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091"/>
        <w:tblW w:w="9572"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0050FF" w:rsidRPr="00752ABF" w14:paraId="06ABDCDE" w14:textId="77777777" w:rsidTr="000050FF">
        <w:trPr>
          <w:trHeight w:val="359"/>
        </w:trPr>
        <w:tc>
          <w:tcPr>
            <w:tcW w:w="9572" w:type="dxa"/>
            <w:shd w:val="clear" w:color="auto" w:fill="800080" w:themeFill="accent1" w:themeFillShade="80"/>
          </w:tcPr>
          <w:p w14:paraId="2C7103CF" w14:textId="77777777" w:rsidR="000050FF" w:rsidRPr="00752ABF" w:rsidRDefault="000050FF" w:rsidP="000050FF">
            <w:pPr>
              <w:pStyle w:val="BlockText"/>
              <w:spacing w:after="0" w:line="240" w:lineRule="auto"/>
              <w:rPr>
                <w:rFonts w:ascii="Poppins" w:hAnsi="Poppins" w:cs="Poppins"/>
                <w:sz w:val="20"/>
                <w:szCs w:val="20"/>
              </w:rPr>
            </w:pPr>
            <w:bookmarkStart w:id="0" w:name="_Executive_Summary"/>
            <w:bookmarkStart w:id="1" w:name="_Workgroup_Consultation_Introduction"/>
            <w:bookmarkEnd w:id="0"/>
            <w:bookmarkEnd w:id="1"/>
            <w:r w:rsidRPr="00752ABF">
              <w:rPr>
                <w:rFonts w:ascii="Poppins" w:hAnsi="Poppins" w:cs="Poppins"/>
                <w:b/>
                <w:sz w:val="28"/>
                <w:szCs w:val="28"/>
              </w:rPr>
              <w:t>Workgroup Terms of Reference and Membership</w:t>
            </w:r>
          </w:p>
        </w:tc>
      </w:tr>
    </w:tbl>
    <w:p w14:paraId="534F95E1" w14:textId="758827C5" w:rsidR="000050FF" w:rsidRPr="005F6324" w:rsidRDefault="000050FF" w:rsidP="000050FF">
      <w:pPr>
        <w:pStyle w:val="Footer"/>
        <w:tabs>
          <w:tab w:val="left" w:pos="720"/>
        </w:tabs>
        <w:rPr>
          <w:rFonts w:ascii="Poppins" w:hAnsi="Poppins" w:cs="Poppins"/>
          <w:b/>
          <w:color w:val="555555"/>
          <w:sz w:val="28"/>
        </w:rPr>
      </w:pPr>
      <w:r w:rsidRPr="005F6324">
        <w:rPr>
          <w:rFonts w:ascii="Poppins" w:hAnsi="Poppins" w:cs="Poppins"/>
          <w:b/>
          <w:color w:val="555555"/>
          <w:sz w:val="28"/>
        </w:rPr>
        <w:t>CMP</w:t>
      </w:r>
      <w:r w:rsidR="005F6324" w:rsidRPr="005F6324">
        <w:rPr>
          <w:rFonts w:ascii="Poppins" w:hAnsi="Poppins" w:cs="Poppins"/>
          <w:b/>
          <w:color w:val="555555"/>
          <w:sz w:val="28"/>
        </w:rPr>
        <w:t>444</w:t>
      </w:r>
      <w:r w:rsidRPr="005F6324">
        <w:rPr>
          <w:rFonts w:ascii="Poppins" w:hAnsi="Poppins" w:cs="Poppins"/>
          <w:b/>
          <w:color w:val="555555"/>
          <w:sz w:val="28"/>
        </w:rPr>
        <w:t xml:space="preserve">: </w:t>
      </w:r>
      <w:r w:rsidR="005F6324" w:rsidRPr="005F6324">
        <w:rPr>
          <w:rFonts w:ascii="Poppins" w:hAnsi="Poppins" w:cs="Poppins"/>
          <w:b/>
          <w:color w:val="555555"/>
          <w:sz w:val="28"/>
        </w:rPr>
        <w:t>Introducing a cap and floor to wider generation TNUoS charges</w:t>
      </w:r>
    </w:p>
    <w:p w14:paraId="6806F1FC" w14:textId="77777777" w:rsidR="001C4F9A" w:rsidRPr="00752ABF" w:rsidRDefault="001C4F9A" w:rsidP="001C4F9A">
      <w:pPr>
        <w:pStyle w:val="Checklist"/>
        <w:rPr>
          <w:rFonts w:ascii="Poppins" w:hAnsi="Poppins" w:cs="Poppins"/>
        </w:rPr>
      </w:pPr>
      <w:r w:rsidRPr="00752ABF">
        <w:rPr>
          <w:rFonts w:ascii="Poppins" w:hAnsi="Poppins" w:cs="Poppins"/>
        </w:rPr>
        <w:t>Responsibilities</w:t>
      </w:r>
    </w:p>
    <w:p w14:paraId="6D7E43B6" w14:textId="1EB3891F" w:rsidR="001C4F9A" w:rsidRPr="00752ABF"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 xml:space="preserve">The Workgroup is responsible for assisting the CUSC Modification Panel in the evaluation of CUSC Modification Proposal </w:t>
      </w:r>
      <w:r w:rsidR="00BD5356">
        <w:rPr>
          <w:rFonts w:ascii="Poppins" w:hAnsi="Poppins" w:cs="Poppins"/>
          <w:b/>
          <w:sz w:val="24"/>
        </w:rPr>
        <w:t>CMP444:</w:t>
      </w:r>
      <w:r w:rsidRPr="00752ABF">
        <w:rPr>
          <w:rFonts w:ascii="Poppins" w:hAnsi="Poppins" w:cs="Poppins"/>
          <w:b/>
          <w:sz w:val="24"/>
        </w:rPr>
        <w:t xml:space="preserve"> </w:t>
      </w:r>
      <w:r w:rsidR="00621844" w:rsidRPr="00621844">
        <w:rPr>
          <w:rFonts w:ascii="Poppins" w:hAnsi="Poppins" w:cs="Poppins"/>
          <w:b/>
          <w:sz w:val="24"/>
        </w:rPr>
        <w:t>Introducing a cap and floor to wider generation TNUoS charges</w:t>
      </w:r>
      <w:r w:rsidRPr="00752ABF">
        <w:rPr>
          <w:rFonts w:ascii="Poppins" w:hAnsi="Poppins" w:cs="Poppins"/>
          <w:sz w:val="24"/>
        </w:rPr>
        <w:t xml:space="preserve"> raised by </w:t>
      </w:r>
      <w:r w:rsidR="00BD5356">
        <w:rPr>
          <w:rFonts w:ascii="Poppins" w:hAnsi="Poppins" w:cs="Poppins"/>
          <w:b/>
          <w:sz w:val="24"/>
        </w:rPr>
        <w:t>NESO</w:t>
      </w:r>
      <w:r w:rsidRPr="00752ABF">
        <w:rPr>
          <w:rFonts w:ascii="Poppins" w:hAnsi="Poppins" w:cs="Poppins"/>
          <w:sz w:val="24"/>
        </w:rPr>
        <w:t xml:space="preserve"> at the Modifications Panel meeting on </w:t>
      </w:r>
      <w:r w:rsidR="00EC1F38">
        <w:rPr>
          <w:rFonts w:ascii="Poppins" w:hAnsi="Poppins" w:cs="Poppins"/>
          <w:b/>
          <w:sz w:val="24"/>
        </w:rPr>
        <w:t>25 October 2024</w:t>
      </w:r>
      <w:r w:rsidRPr="00752ABF">
        <w:rPr>
          <w:rFonts w:ascii="Poppins" w:hAnsi="Poppins" w:cs="Poppins"/>
          <w:sz w:val="24"/>
        </w:rPr>
        <w:t xml:space="preserve">. The proposal must be evaluated to consider whether it better facilitates achievement of the Applicable CUSC Objectives. </w:t>
      </w:r>
    </w:p>
    <w:p w14:paraId="1FF87DED" w14:textId="77777777" w:rsidR="001C4F9A" w:rsidRPr="00752ABF" w:rsidRDefault="001C4F9A" w:rsidP="001C4F9A">
      <w:pPr>
        <w:pStyle w:val="TOCMOD"/>
        <w:framePr w:hSpace="0" w:vSpace="0" w:wrap="auto" w:vAnchor="margin" w:yAlign="inline"/>
        <w:rPr>
          <w:rFonts w:ascii="Poppins" w:hAnsi="Poppins" w:cs="Poppins"/>
          <w:b w:val="0"/>
          <w:bCs w:val="0"/>
          <w:noProof w:val="0"/>
          <w:color w:val="auto"/>
        </w:rPr>
      </w:pPr>
    </w:p>
    <w:p w14:paraId="1B03BAA7" w14:textId="77777777" w:rsidR="001C4F9A" w:rsidRPr="00752ABF" w:rsidRDefault="001C4F9A" w:rsidP="001C4F9A">
      <w:pPr>
        <w:pStyle w:val="Checklist"/>
        <w:rPr>
          <w:rFonts w:ascii="Poppins" w:hAnsi="Poppins" w:cs="Poppins"/>
        </w:rPr>
      </w:pPr>
      <w:r w:rsidRPr="00752ABF">
        <w:rPr>
          <w:rFonts w:ascii="Poppins" w:hAnsi="Poppins" w:cs="Poppins"/>
        </w:rPr>
        <w:t>Applicable CUSC (charging) Objectives</w:t>
      </w:r>
    </w:p>
    <w:p w14:paraId="791C4C11"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4D9F193E"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6B983D1B"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That, so far as is consistent with sub-paragraphs (a) and (b), the use of system charging methodology, as far as is reasonably practicable, properly takes account of the developments in transmission licensees’ transmission businesses;</w:t>
      </w:r>
    </w:p>
    <w:p w14:paraId="4A6D2FFE"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Compliance with the Electricity Regulation and any relevant legally binding decision of the European Commission and/or the Agency *; and</w:t>
      </w:r>
    </w:p>
    <w:p w14:paraId="59D6EE6D" w14:textId="77777777" w:rsidR="001C4F9A" w:rsidRPr="00752ABF" w:rsidRDefault="001C4F9A" w:rsidP="001C4F9A">
      <w:pPr>
        <w:pStyle w:val="BodyText"/>
        <w:numPr>
          <w:ilvl w:val="0"/>
          <w:numId w:val="22"/>
        </w:numPr>
        <w:spacing w:after="0"/>
        <w:jc w:val="both"/>
        <w:rPr>
          <w:rFonts w:ascii="Poppins" w:hAnsi="Poppins" w:cs="Poppins"/>
          <w:bCs/>
          <w:sz w:val="24"/>
        </w:rPr>
      </w:pPr>
      <w:r w:rsidRPr="00752ABF">
        <w:rPr>
          <w:rFonts w:ascii="Poppins" w:hAnsi="Poppins" w:cs="Poppins"/>
          <w:sz w:val="24"/>
        </w:rPr>
        <w:t xml:space="preserve">Promoting efficiency in the implementation and administration of the </w:t>
      </w:r>
      <w:r w:rsidRPr="00752ABF">
        <w:rPr>
          <w:rFonts w:ascii="Poppins" w:hAnsi="Poppins" w:cs="Poppins"/>
          <w:bCs/>
          <w:sz w:val="24"/>
        </w:rPr>
        <w:t>system charging methodology.</w:t>
      </w:r>
    </w:p>
    <w:p w14:paraId="2585AC8F" w14:textId="77777777" w:rsidR="001C4F9A" w:rsidRPr="00752ABF" w:rsidRDefault="001C4F9A" w:rsidP="001C4F9A">
      <w:pPr>
        <w:pStyle w:val="BodyText"/>
        <w:spacing w:after="0"/>
        <w:jc w:val="both"/>
        <w:rPr>
          <w:rFonts w:ascii="Poppins" w:hAnsi="Poppins" w:cs="Poppins"/>
          <w:sz w:val="24"/>
        </w:rPr>
      </w:pPr>
    </w:p>
    <w:p w14:paraId="01986D6E" w14:textId="081FF400" w:rsidR="001C4F9A" w:rsidRPr="00752ABF" w:rsidRDefault="001C4F9A" w:rsidP="00D417F2">
      <w:pPr>
        <w:pStyle w:val="BodyText"/>
        <w:rPr>
          <w:rFonts w:ascii="Poppins" w:hAnsi="Poppins" w:cs="Poppins"/>
          <w:sz w:val="24"/>
        </w:rPr>
      </w:pPr>
      <w:r w:rsidRPr="00752ABF">
        <w:rPr>
          <w:rFonts w:ascii="Poppins" w:hAnsi="Poppins" w:cs="Poppins"/>
          <w:sz w:val="24"/>
        </w:rPr>
        <w:t xml:space="preserve">*The Electricity Regulation referred to in objective (d) is Regulation (EU) 2019/943 of the European Parliament and of the Council of 5 June 2019 on the internal </w:t>
      </w:r>
      <w:r w:rsidRPr="00752ABF">
        <w:rPr>
          <w:rFonts w:ascii="Poppins" w:hAnsi="Poppins" w:cs="Poppins"/>
          <w:sz w:val="24"/>
        </w:rPr>
        <w:lastRenderedPageBreak/>
        <w:t>market for electricity (recast) as it has effect immediately before IP completion day as read with the modifications set out in the SI 2020/1006.</w:t>
      </w:r>
    </w:p>
    <w:p w14:paraId="2D629EE0" w14:textId="77777777" w:rsidR="001C4F9A" w:rsidRPr="00752ABF" w:rsidRDefault="001C4F9A" w:rsidP="001C4F9A">
      <w:pPr>
        <w:pStyle w:val="BodyText"/>
        <w:spacing w:after="0"/>
        <w:jc w:val="both"/>
        <w:rPr>
          <w:rFonts w:ascii="Poppins" w:hAnsi="Poppins" w:cs="Poppins"/>
          <w:sz w:val="24"/>
        </w:rPr>
      </w:pPr>
    </w:p>
    <w:p w14:paraId="30DCA8AE" w14:textId="104BCE92" w:rsidR="001C4F9A" w:rsidRPr="00EC1F38"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It should be noted that additional provisions apply where it is proposed to modify the CUSC Modification provisions, and generally reference should be made to the Transmission Licence for the full definition of the term.</w:t>
      </w:r>
    </w:p>
    <w:p w14:paraId="1C3FF43A" w14:textId="77777777" w:rsidR="001C4F9A" w:rsidRPr="00752ABF" w:rsidRDefault="001C4F9A" w:rsidP="001C4F9A">
      <w:pPr>
        <w:pStyle w:val="Checklist"/>
        <w:rPr>
          <w:rFonts w:ascii="Poppins" w:hAnsi="Poppins" w:cs="Poppins"/>
        </w:rPr>
      </w:pPr>
      <w:r w:rsidRPr="00752ABF">
        <w:rPr>
          <w:rFonts w:ascii="Poppins" w:hAnsi="Poppins" w:cs="Poppins"/>
        </w:rPr>
        <w:t>Scope of work</w:t>
      </w:r>
    </w:p>
    <w:p w14:paraId="5C8926D1" w14:textId="77777777" w:rsidR="001C4F9A" w:rsidRPr="00752ABF"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The Workgroup must consider the issues raised by the Modification Proposal and consider if the proposal identified better facilitates achievement of the Applicable CUSC Objectives.</w:t>
      </w:r>
    </w:p>
    <w:p w14:paraId="14A30049" w14:textId="77777777" w:rsidR="001C4F9A" w:rsidRPr="00752ABF" w:rsidRDefault="001C4F9A" w:rsidP="001C4F9A">
      <w:pPr>
        <w:pStyle w:val="BodyText"/>
        <w:spacing w:after="0"/>
        <w:ind w:left="720"/>
        <w:jc w:val="both"/>
        <w:rPr>
          <w:rFonts w:ascii="Poppins" w:hAnsi="Poppins" w:cs="Poppins"/>
          <w:sz w:val="24"/>
        </w:rPr>
      </w:pPr>
    </w:p>
    <w:p w14:paraId="4C4EBAA0" w14:textId="77777777" w:rsidR="001C4F9A" w:rsidRPr="00752ABF"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 xml:space="preserve">In addition, the Workgroup shall consider and report on the following specific issues: </w:t>
      </w:r>
    </w:p>
    <w:p w14:paraId="035A5842" w14:textId="77777777" w:rsidR="001C4F9A" w:rsidRPr="00752ABF" w:rsidRDefault="001C4F9A" w:rsidP="001C4F9A">
      <w:pPr>
        <w:pStyle w:val="BodyText"/>
        <w:spacing w:after="0"/>
        <w:ind w:left="720"/>
        <w:jc w:val="both"/>
        <w:rPr>
          <w:rFonts w:ascii="Poppins" w:hAnsi="Poppins" w:cs="Poppins"/>
          <w:sz w:val="24"/>
        </w:rPr>
      </w:pPr>
    </w:p>
    <w:tbl>
      <w:tblPr>
        <w:tblStyle w:val="TableGrid"/>
        <w:tblW w:w="0" w:type="auto"/>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5124"/>
        <w:gridCol w:w="4232"/>
      </w:tblGrid>
      <w:tr w:rsidR="001C4F9A" w:rsidRPr="00752ABF" w14:paraId="49A1DC51" w14:textId="77777777" w:rsidTr="00EC1F38">
        <w:tc>
          <w:tcPr>
            <w:tcW w:w="5124" w:type="dxa"/>
            <w:shd w:val="clear" w:color="auto" w:fill="800080" w:themeFill="accent1" w:themeFillShade="80"/>
          </w:tcPr>
          <w:p w14:paraId="3BF87E12" w14:textId="77777777" w:rsidR="001C4F9A" w:rsidRPr="00752ABF" w:rsidRDefault="001C4F9A" w:rsidP="005F0E56">
            <w:pPr>
              <w:pStyle w:val="BodyText"/>
              <w:jc w:val="both"/>
              <w:rPr>
                <w:rFonts w:ascii="Poppins" w:hAnsi="Poppins" w:cs="Poppins"/>
                <w:b/>
                <w:sz w:val="24"/>
              </w:rPr>
            </w:pPr>
            <w:r w:rsidRPr="00752ABF">
              <w:rPr>
                <w:rFonts w:ascii="Poppins" w:hAnsi="Poppins" w:cs="Poppins"/>
                <w:b/>
                <w:color w:val="FFFFFF" w:themeColor="background1"/>
                <w:sz w:val="24"/>
              </w:rPr>
              <w:t>Workgroup Term of Reference</w:t>
            </w:r>
          </w:p>
        </w:tc>
        <w:tc>
          <w:tcPr>
            <w:tcW w:w="4232" w:type="dxa"/>
            <w:shd w:val="clear" w:color="auto" w:fill="800080" w:themeFill="accent1" w:themeFillShade="80"/>
          </w:tcPr>
          <w:p w14:paraId="470944D1" w14:textId="77777777" w:rsidR="001C4F9A" w:rsidRPr="00752ABF" w:rsidRDefault="001C4F9A" w:rsidP="005F0E56">
            <w:pPr>
              <w:pStyle w:val="BodyText"/>
              <w:jc w:val="both"/>
              <w:rPr>
                <w:rFonts w:ascii="Poppins" w:hAnsi="Poppins" w:cs="Poppins"/>
                <w:b/>
                <w:szCs w:val="22"/>
              </w:rPr>
            </w:pPr>
            <w:r w:rsidRPr="00752ABF">
              <w:rPr>
                <w:rFonts w:ascii="Poppins" w:hAnsi="Poppins" w:cs="Poppins"/>
                <w:b/>
                <w:color w:val="FFFFFF" w:themeColor="background1"/>
                <w:sz w:val="24"/>
                <w:szCs w:val="22"/>
              </w:rPr>
              <w:t>Location in Workgroup Report (to be completed at Workgroup Report stage)</w:t>
            </w:r>
          </w:p>
        </w:tc>
      </w:tr>
      <w:tr w:rsidR="001C4F9A" w:rsidRPr="00752ABF" w14:paraId="43FD511A" w14:textId="77777777" w:rsidTr="005F0E56">
        <w:tc>
          <w:tcPr>
            <w:tcW w:w="5124" w:type="dxa"/>
          </w:tcPr>
          <w:p w14:paraId="618DF9D2" w14:textId="77777777" w:rsidR="001C4F9A" w:rsidRPr="00752ABF" w:rsidRDefault="001C4F9A" w:rsidP="001C4F9A">
            <w:pPr>
              <w:pStyle w:val="BodyText"/>
              <w:numPr>
                <w:ilvl w:val="0"/>
                <w:numId w:val="24"/>
              </w:numPr>
              <w:jc w:val="both"/>
              <w:rPr>
                <w:rFonts w:ascii="Poppins" w:hAnsi="Poppins" w:cs="Poppins"/>
                <w:sz w:val="24"/>
              </w:rPr>
            </w:pPr>
            <w:r w:rsidRPr="00752ABF">
              <w:rPr>
                <w:rFonts w:ascii="Poppins" w:hAnsi="Poppins" w:cs="Poppins"/>
                <w:sz w:val="24"/>
              </w:rPr>
              <w:t>Consider EBR implications</w:t>
            </w:r>
          </w:p>
        </w:tc>
        <w:tc>
          <w:tcPr>
            <w:tcW w:w="4232" w:type="dxa"/>
          </w:tcPr>
          <w:p w14:paraId="1EB5EACC" w14:textId="77777777" w:rsidR="001C4F9A" w:rsidRPr="00752ABF" w:rsidRDefault="001C4F9A" w:rsidP="005F0E56">
            <w:pPr>
              <w:pStyle w:val="BodyText"/>
              <w:jc w:val="both"/>
              <w:rPr>
                <w:rFonts w:ascii="Poppins" w:hAnsi="Poppins" w:cs="Poppins"/>
                <w:b/>
                <w:szCs w:val="22"/>
              </w:rPr>
            </w:pPr>
          </w:p>
        </w:tc>
      </w:tr>
      <w:tr w:rsidR="001C4F9A" w:rsidRPr="00752ABF" w14:paraId="358A9B48" w14:textId="77777777" w:rsidTr="005F0E56">
        <w:tc>
          <w:tcPr>
            <w:tcW w:w="5124" w:type="dxa"/>
          </w:tcPr>
          <w:p w14:paraId="681D26BD" w14:textId="5C841D0E" w:rsidR="001C4F9A" w:rsidRPr="00AB7B5C" w:rsidRDefault="001C4F9A" w:rsidP="001C4F9A">
            <w:pPr>
              <w:pStyle w:val="BodyText"/>
              <w:numPr>
                <w:ilvl w:val="0"/>
                <w:numId w:val="24"/>
              </w:numPr>
              <w:rPr>
                <w:rFonts w:ascii="Poppins" w:hAnsi="Poppins" w:cs="Poppins"/>
                <w:sz w:val="24"/>
              </w:rPr>
            </w:pPr>
            <w:r w:rsidRPr="00752ABF">
              <w:rPr>
                <w:rFonts w:ascii="Poppins" w:hAnsi="Poppins" w:cs="Poppins"/>
                <w:sz w:val="24"/>
              </w:rPr>
              <w:t>Consider the scope of work identified and whether this is achievable within the timeframe outlined in the Ofgem Urgency letter.</w:t>
            </w:r>
          </w:p>
        </w:tc>
        <w:tc>
          <w:tcPr>
            <w:tcW w:w="4232" w:type="dxa"/>
          </w:tcPr>
          <w:p w14:paraId="416407C3" w14:textId="77777777" w:rsidR="001C4F9A" w:rsidRPr="00752ABF" w:rsidRDefault="001C4F9A" w:rsidP="005F0E56">
            <w:pPr>
              <w:pStyle w:val="BodyText"/>
              <w:jc w:val="both"/>
              <w:rPr>
                <w:rFonts w:ascii="Poppins" w:hAnsi="Poppins" w:cs="Poppins"/>
                <w:b/>
                <w:szCs w:val="22"/>
              </w:rPr>
            </w:pPr>
          </w:p>
        </w:tc>
      </w:tr>
      <w:tr w:rsidR="005F6324" w:rsidRPr="00752ABF" w14:paraId="50C5819E" w14:textId="77777777" w:rsidTr="005F0E56">
        <w:tc>
          <w:tcPr>
            <w:tcW w:w="5124" w:type="dxa"/>
          </w:tcPr>
          <w:p w14:paraId="7732FF57" w14:textId="3318B845" w:rsidR="005F6324" w:rsidRPr="00AB7B5C" w:rsidRDefault="00AB7B5C" w:rsidP="005F6324">
            <w:pPr>
              <w:pStyle w:val="BodyText"/>
              <w:numPr>
                <w:ilvl w:val="0"/>
                <w:numId w:val="24"/>
              </w:numPr>
              <w:rPr>
                <w:rFonts w:ascii="Poppins" w:hAnsi="Poppins" w:cs="Poppins"/>
                <w:sz w:val="24"/>
              </w:rPr>
            </w:pPr>
            <w:r w:rsidRPr="00AB7B5C">
              <w:rPr>
                <w:rFonts w:ascii="Poppins" w:hAnsi="Poppins" w:cs="Poppins"/>
                <w:sz w:val="24"/>
              </w:rPr>
              <w:t>Consider the appropriate levels of the cap and floor for each element of wider generation TNUoS </w:t>
            </w:r>
          </w:p>
        </w:tc>
        <w:tc>
          <w:tcPr>
            <w:tcW w:w="4232" w:type="dxa"/>
          </w:tcPr>
          <w:p w14:paraId="7A7AB6D8" w14:textId="77777777" w:rsidR="005F6324" w:rsidRPr="00752ABF" w:rsidRDefault="005F6324" w:rsidP="005F0E56">
            <w:pPr>
              <w:pStyle w:val="BodyText"/>
              <w:jc w:val="both"/>
              <w:rPr>
                <w:rFonts w:ascii="Poppins" w:hAnsi="Poppins" w:cs="Poppins"/>
                <w:b/>
                <w:szCs w:val="22"/>
              </w:rPr>
            </w:pPr>
          </w:p>
        </w:tc>
      </w:tr>
      <w:tr w:rsidR="005F6324" w:rsidRPr="00752ABF" w14:paraId="4D26223B" w14:textId="77777777" w:rsidTr="005F0E56">
        <w:tc>
          <w:tcPr>
            <w:tcW w:w="5124" w:type="dxa"/>
          </w:tcPr>
          <w:p w14:paraId="440A5BB2" w14:textId="4A50F2E2" w:rsidR="005F6324" w:rsidRPr="00AB7B5C" w:rsidRDefault="00AB7B5C" w:rsidP="00AB7B5C">
            <w:pPr>
              <w:pStyle w:val="BodyText"/>
              <w:numPr>
                <w:ilvl w:val="0"/>
                <w:numId w:val="24"/>
              </w:numPr>
              <w:rPr>
                <w:rFonts w:ascii="Poppins" w:hAnsi="Poppins" w:cs="Poppins"/>
                <w:sz w:val="24"/>
              </w:rPr>
            </w:pPr>
            <w:r w:rsidRPr="00AB7B5C">
              <w:rPr>
                <w:rFonts w:ascii="Poppins" w:hAnsi="Poppins" w:cs="Poppins"/>
                <w:sz w:val="24"/>
              </w:rPr>
              <w:t>Consider appropriate indexation for the cap</w:t>
            </w:r>
            <w:r w:rsidR="00884CD3">
              <w:rPr>
                <w:rFonts w:ascii="Poppins" w:hAnsi="Poppins" w:cs="Poppins"/>
                <w:sz w:val="24"/>
              </w:rPr>
              <w:t xml:space="preserve"> and </w:t>
            </w:r>
            <w:r w:rsidRPr="00AB7B5C">
              <w:rPr>
                <w:rFonts w:ascii="Poppins" w:hAnsi="Poppins" w:cs="Poppins"/>
                <w:sz w:val="24"/>
              </w:rPr>
              <w:t>floor levels</w:t>
            </w:r>
          </w:p>
        </w:tc>
        <w:tc>
          <w:tcPr>
            <w:tcW w:w="4232" w:type="dxa"/>
          </w:tcPr>
          <w:p w14:paraId="5C6C9893" w14:textId="77777777" w:rsidR="005F6324" w:rsidRPr="00752ABF" w:rsidRDefault="005F6324" w:rsidP="005F0E56">
            <w:pPr>
              <w:pStyle w:val="BodyText"/>
              <w:jc w:val="both"/>
              <w:rPr>
                <w:rFonts w:ascii="Poppins" w:hAnsi="Poppins" w:cs="Poppins"/>
                <w:b/>
                <w:szCs w:val="22"/>
              </w:rPr>
            </w:pPr>
          </w:p>
        </w:tc>
      </w:tr>
      <w:tr w:rsidR="005F6324" w:rsidRPr="00752ABF" w14:paraId="690B6702" w14:textId="77777777" w:rsidTr="005F0E56">
        <w:tc>
          <w:tcPr>
            <w:tcW w:w="5124" w:type="dxa"/>
          </w:tcPr>
          <w:p w14:paraId="25BE8FCB" w14:textId="11BE7C91" w:rsidR="005F6324" w:rsidRPr="00AB7B5C" w:rsidRDefault="00AB7B5C" w:rsidP="00AB7B5C">
            <w:pPr>
              <w:pStyle w:val="BodyText"/>
              <w:numPr>
                <w:ilvl w:val="0"/>
                <w:numId w:val="24"/>
              </w:numPr>
              <w:rPr>
                <w:rFonts w:ascii="Poppins" w:hAnsi="Poppins" w:cs="Poppins"/>
                <w:sz w:val="24"/>
              </w:rPr>
            </w:pPr>
            <w:r w:rsidRPr="00AB7B5C">
              <w:rPr>
                <w:rFonts w:ascii="Poppins" w:hAnsi="Poppins" w:cs="Poppins"/>
                <w:sz w:val="24"/>
              </w:rPr>
              <w:t>Consider interaction with EC 838/2010 and ongoing compliance with the "limiting regulation"</w:t>
            </w:r>
          </w:p>
        </w:tc>
        <w:tc>
          <w:tcPr>
            <w:tcW w:w="4232" w:type="dxa"/>
          </w:tcPr>
          <w:p w14:paraId="1A9F36F0" w14:textId="77777777" w:rsidR="005F6324" w:rsidRPr="00752ABF" w:rsidRDefault="005F6324" w:rsidP="005F0E56">
            <w:pPr>
              <w:pStyle w:val="BodyText"/>
              <w:jc w:val="both"/>
              <w:rPr>
                <w:rFonts w:ascii="Poppins" w:hAnsi="Poppins" w:cs="Poppins"/>
                <w:b/>
                <w:szCs w:val="22"/>
              </w:rPr>
            </w:pPr>
          </w:p>
        </w:tc>
      </w:tr>
      <w:tr w:rsidR="005F6324" w:rsidRPr="00752ABF" w14:paraId="48035931" w14:textId="77777777" w:rsidTr="005F0E56">
        <w:tc>
          <w:tcPr>
            <w:tcW w:w="5124" w:type="dxa"/>
          </w:tcPr>
          <w:p w14:paraId="757B9F0D" w14:textId="0264F3B7" w:rsidR="005F6324" w:rsidRPr="00AB7B5C" w:rsidRDefault="00AB7B5C" w:rsidP="00AB7B5C">
            <w:pPr>
              <w:pStyle w:val="BodyText"/>
              <w:numPr>
                <w:ilvl w:val="0"/>
                <w:numId w:val="24"/>
              </w:numPr>
              <w:rPr>
                <w:rFonts w:ascii="Poppins" w:hAnsi="Poppins" w:cs="Poppins"/>
                <w:sz w:val="24"/>
              </w:rPr>
            </w:pPr>
            <w:r w:rsidRPr="00AB7B5C">
              <w:rPr>
                <w:rFonts w:ascii="Poppins" w:hAnsi="Poppins" w:cs="Poppins"/>
                <w:sz w:val="24"/>
              </w:rPr>
              <w:t>Consider the duration of the cap</w:t>
            </w:r>
            <w:r w:rsidR="00884CD3">
              <w:rPr>
                <w:rFonts w:ascii="Poppins" w:hAnsi="Poppins" w:cs="Poppins"/>
                <w:sz w:val="24"/>
              </w:rPr>
              <w:t xml:space="preserve"> and </w:t>
            </w:r>
            <w:r w:rsidRPr="00AB7B5C">
              <w:rPr>
                <w:rFonts w:ascii="Poppins" w:hAnsi="Poppins" w:cs="Poppins"/>
                <w:sz w:val="24"/>
              </w:rPr>
              <w:t xml:space="preserve">floor </w:t>
            </w:r>
          </w:p>
        </w:tc>
        <w:tc>
          <w:tcPr>
            <w:tcW w:w="4232" w:type="dxa"/>
          </w:tcPr>
          <w:p w14:paraId="2291A212" w14:textId="77777777" w:rsidR="005F6324" w:rsidRPr="00752ABF" w:rsidRDefault="005F6324" w:rsidP="005F0E56">
            <w:pPr>
              <w:pStyle w:val="BodyText"/>
              <w:jc w:val="both"/>
              <w:rPr>
                <w:rFonts w:ascii="Poppins" w:hAnsi="Poppins" w:cs="Poppins"/>
                <w:b/>
                <w:szCs w:val="22"/>
              </w:rPr>
            </w:pPr>
          </w:p>
        </w:tc>
      </w:tr>
      <w:tr w:rsidR="00E366B1" w:rsidRPr="00752ABF" w14:paraId="0E37B768" w14:textId="77777777" w:rsidTr="005F0E56">
        <w:tc>
          <w:tcPr>
            <w:tcW w:w="5124" w:type="dxa"/>
          </w:tcPr>
          <w:p w14:paraId="6A9D8F42" w14:textId="150132D2" w:rsidR="00E366B1" w:rsidRPr="00AB7B5C" w:rsidRDefault="007962BF" w:rsidP="00AB7B5C">
            <w:pPr>
              <w:pStyle w:val="BodyText"/>
              <w:numPr>
                <w:ilvl w:val="0"/>
                <w:numId w:val="24"/>
              </w:numPr>
              <w:rPr>
                <w:rFonts w:ascii="Poppins" w:hAnsi="Poppins" w:cs="Poppins"/>
                <w:sz w:val="24"/>
              </w:rPr>
            </w:pPr>
            <w:del w:id="2" w:author="Catia Gomes (NESO)" w:date="2024-11-19T10:29:00Z">
              <w:r w:rsidDel="008A08C5">
                <w:rPr>
                  <w:rFonts w:ascii="Poppins" w:hAnsi="Poppins" w:cs="Poppins"/>
                  <w:sz w:val="24"/>
                </w:rPr>
                <w:delText>Consider which five year forecast should be used</w:delText>
              </w:r>
              <w:r w:rsidR="00720A22" w:rsidDel="008A08C5">
                <w:rPr>
                  <w:rFonts w:ascii="Poppins" w:hAnsi="Poppins" w:cs="Poppins"/>
                  <w:sz w:val="24"/>
                </w:rPr>
                <w:delText xml:space="preserve"> and </w:delText>
              </w:r>
              <w:r w:rsidR="00C13774" w:rsidDel="008A08C5">
                <w:rPr>
                  <w:rFonts w:ascii="Poppins" w:hAnsi="Poppins" w:cs="Poppins"/>
                  <w:sz w:val="24"/>
                </w:rPr>
                <w:delText xml:space="preserve">the timing of </w:delText>
              </w:r>
              <w:r w:rsidR="00C13774" w:rsidDel="008A08C5">
                <w:rPr>
                  <w:rFonts w:ascii="Poppins" w:hAnsi="Poppins" w:cs="Poppins"/>
                  <w:sz w:val="24"/>
                </w:rPr>
                <w:lastRenderedPageBreak/>
                <w:delText>the 2025 forecast</w:delText>
              </w:r>
            </w:del>
            <w:ins w:id="3" w:author="Catia Gomes (NESO)" w:date="2024-11-19T10:29:00Z">
              <w:r w:rsidR="008A08C5">
                <w:rPr>
                  <w:rFonts w:ascii="Poppins" w:hAnsi="Poppins" w:cs="Poppins"/>
                  <w:sz w:val="24"/>
                </w:rPr>
                <w:t xml:space="preserve"> Consider what TNUoS dat</w:t>
              </w:r>
            </w:ins>
            <w:ins w:id="4" w:author="Catia Gomes (NESO)" w:date="2024-11-19T10:34:00Z">
              <w:r w:rsidR="00FF18F8">
                <w:rPr>
                  <w:rFonts w:ascii="Poppins" w:hAnsi="Poppins" w:cs="Poppins"/>
                  <w:sz w:val="24"/>
                </w:rPr>
                <w:t>a</w:t>
              </w:r>
            </w:ins>
            <w:ins w:id="5" w:author="Catia Gomes (NESO)" w:date="2024-11-19T10:29:00Z">
              <w:r w:rsidR="008A08C5">
                <w:rPr>
                  <w:rFonts w:ascii="Poppins" w:hAnsi="Poppins" w:cs="Poppins"/>
                  <w:sz w:val="24"/>
                </w:rPr>
                <w:t xml:space="preserve"> set </w:t>
              </w:r>
              <w:r w:rsidR="0030111B">
                <w:rPr>
                  <w:rFonts w:ascii="Poppins" w:hAnsi="Poppins" w:cs="Poppins"/>
                  <w:sz w:val="24"/>
                </w:rPr>
                <w:t>should be used for CMP444</w:t>
              </w:r>
            </w:ins>
          </w:p>
        </w:tc>
        <w:tc>
          <w:tcPr>
            <w:tcW w:w="4232" w:type="dxa"/>
          </w:tcPr>
          <w:p w14:paraId="398DC127" w14:textId="77777777" w:rsidR="00E366B1" w:rsidRPr="00752ABF" w:rsidRDefault="00E366B1" w:rsidP="005F0E56">
            <w:pPr>
              <w:pStyle w:val="BodyText"/>
              <w:jc w:val="both"/>
              <w:rPr>
                <w:rFonts w:ascii="Poppins" w:hAnsi="Poppins" w:cs="Poppins"/>
                <w:b/>
                <w:szCs w:val="22"/>
              </w:rPr>
            </w:pPr>
          </w:p>
        </w:tc>
      </w:tr>
      <w:tr w:rsidR="007962BF" w:rsidRPr="00752ABF" w14:paraId="619BFC02" w14:textId="77777777" w:rsidTr="005F0E56">
        <w:tc>
          <w:tcPr>
            <w:tcW w:w="5124" w:type="dxa"/>
          </w:tcPr>
          <w:p w14:paraId="64378ED9" w14:textId="45AB76E9" w:rsidR="007962BF" w:rsidRPr="00023CA4" w:rsidRDefault="00023CA4" w:rsidP="00023CA4">
            <w:pPr>
              <w:pStyle w:val="BodyText"/>
              <w:numPr>
                <w:ilvl w:val="0"/>
                <w:numId w:val="24"/>
              </w:numPr>
              <w:rPr>
                <w:rFonts w:ascii="Poppins" w:hAnsi="Poppins" w:cs="Poppins"/>
                <w:sz w:val="24"/>
              </w:rPr>
            </w:pPr>
            <w:r w:rsidRPr="00023CA4">
              <w:rPr>
                <w:rFonts w:ascii="Poppins" w:hAnsi="Poppins" w:cs="Poppins"/>
                <w:sz w:val="24"/>
              </w:rPr>
              <w:t xml:space="preserve">Consider </w:t>
            </w:r>
            <w:hyperlink r:id="rId11" w:history="1">
              <w:r w:rsidRPr="00767D48">
                <w:rPr>
                  <w:rStyle w:val="Hyperlink"/>
                  <w:rFonts w:ascii="Poppins" w:hAnsi="Poppins" w:cs="Poppins"/>
                  <w:sz w:val="24"/>
                </w:rPr>
                <w:t>the Open Letter</w:t>
              </w:r>
            </w:hyperlink>
            <w:r w:rsidRPr="00023CA4">
              <w:rPr>
                <w:rFonts w:ascii="Poppins" w:hAnsi="Poppins" w:cs="Poppins"/>
                <w:sz w:val="24"/>
              </w:rPr>
              <w:t xml:space="preserve"> on Seeking industry action to mitigate the investment impacts of very high projected TNUoS charges</w:t>
            </w:r>
          </w:p>
        </w:tc>
        <w:tc>
          <w:tcPr>
            <w:tcW w:w="4232" w:type="dxa"/>
          </w:tcPr>
          <w:p w14:paraId="427019D6" w14:textId="77777777" w:rsidR="007962BF" w:rsidRPr="00752ABF" w:rsidRDefault="007962BF" w:rsidP="005F0E56">
            <w:pPr>
              <w:pStyle w:val="BodyText"/>
              <w:jc w:val="both"/>
              <w:rPr>
                <w:rFonts w:ascii="Poppins" w:hAnsi="Poppins" w:cs="Poppins"/>
                <w:b/>
                <w:szCs w:val="22"/>
              </w:rPr>
            </w:pPr>
          </w:p>
        </w:tc>
      </w:tr>
      <w:tr w:rsidR="0030111B" w:rsidRPr="00752ABF" w14:paraId="22E0B74F" w14:textId="77777777" w:rsidTr="005F0E56">
        <w:trPr>
          <w:ins w:id="6" w:author="Catia Gomes (NESO)" w:date="2024-11-19T10:30:00Z"/>
        </w:trPr>
        <w:tc>
          <w:tcPr>
            <w:tcW w:w="5124" w:type="dxa"/>
          </w:tcPr>
          <w:p w14:paraId="7E406E5A" w14:textId="5FD05642" w:rsidR="0030111B" w:rsidRPr="00023CA4" w:rsidRDefault="0030111B" w:rsidP="00023CA4">
            <w:pPr>
              <w:pStyle w:val="BodyText"/>
              <w:numPr>
                <w:ilvl w:val="0"/>
                <w:numId w:val="24"/>
              </w:numPr>
              <w:rPr>
                <w:ins w:id="7" w:author="Catia Gomes (NESO)" w:date="2024-11-19T10:30:00Z"/>
                <w:rFonts w:ascii="Poppins" w:hAnsi="Poppins" w:cs="Poppins"/>
                <w:sz w:val="24"/>
              </w:rPr>
            </w:pPr>
            <w:ins w:id="8" w:author="Catia Gomes (NESO)" w:date="2024-11-19T10:30:00Z">
              <w:r>
                <w:rPr>
                  <w:rFonts w:ascii="Poppins" w:hAnsi="Poppins" w:cs="Poppins"/>
                  <w:sz w:val="24"/>
                </w:rPr>
                <w:t>Consider any additional protection required</w:t>
              </w:r>
              <w:r w:rsidR="00E5309C">
                <w:rPr>
                  <w:rFonts w:ascii="Poppins" w:hAnsi="Poppins" w:cs="Poppins"/>
                  <w:sz w:val="24"/>
                </w:rPr>
                <w:t xml:space="preserve"> for Generators who make an investment decision while the C</w:t>
              </w:r>
            </w:ins>
            <w:ins w:id="9" w:author="Catia Gomes (NESO)" w:date="2024-11-19T10:31:00Z">
              <w:r w:rsidR="00BD107A">
                <w:rPr>
                  <w:rFonts w:ascii="Poppins" w:hAnsi="Poppins" w:cs="Poppins"/>
                  <w:sz w:val="24"/>
                </w:rPr>
                <w:t xml:space="preserve">ap and Floor are in place. </w:t>
              </w:r>
            </w:ins>
          </w:p>
        </w:tc>
        <w:tc>
          <w:tcPr>
            <w:tcW w:w="4232" w:type="dxa"/>
          </w:tcPr>
          <w:p w14:paraId="08D65DFF" w14:textId="77777777" w:rsidR="0030111B" w:rsidRPr="00752ABF" w:rsidRDefault="0030111B" w:rsidP="005F0E56">
            <w:pPr>
              <w:pStyle w:val="BodyText"/>
              <w:jc w:val="both"/>
              <w:rPr>
                <w:ins w:id="10" w:author="Catia Gomes (NESO)" w:date="2024-11-19T10:30:00Z"/>
                <w:rFonts w:ascii="Poppins" w:hAnsi="Poppins" w:cs="Poppins"/>
                <w:b/>
                <w:szCs w:val="22"/>
              </w:rPr>
            </w:pPr>
          </w:p>
        </w:tc>
      </w:tr>
    </w:tbl>
    <w:p w14:paraId="010F0103" w14:textId="77777777" w:rsidR="001C4F9A" w:rsidRPr="00752ABF" w:rsidRDefault="001C4F9A" w:rsidP="001C4F9A">
      <w:pPr>
        <w:pStyle w:val="BodyText"/>
        <w:rPr>
          <w:rFonts w:ascii="Poppins" w:hAnsi="Poppins" w:cs="Poppins"/>
          <w:sz w:val="24"/>
        </w:rPr>
      </w:pPr>
    </w:p>
    <w:p w14:paraId="37A67D6C" w14:textId="77777777" w:rsidR="001C4F9A" w:rsidRPr="00752ABF" w:rsidRDefault="001C4F9A" w:rsidP="001C4F9A">
      <w:pPr>
        <w:pStyle w:val="ListParagraph"/>
        <w:numPr>
          <w:ilvl w:val="0"/>
          <w:numId w:val="23"/>
        </w:numPr>
        <w:jc w:val="both"/>
        <w:rPr>
          <w:rFonts w:ascii="Poppins" w:hAnsi="Poppins" w:cs="Poppins"/>
          <w:sz w:val="24"/>
        </w:rPr>
      </w:pPr>
      <w:r w:rsidRPr="00752ABF">
        <w:rPr>
          <w:rFonts w:ascii="Poppins" w:hAnsi="Poppins" w:cs="Poppins"/>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752ABF" w:rsidRDefault="001C4F9A" w:rsidP="001C4F9A">
      <w:pPr>
        <w:ind w:left="720" w:hanging="720"/>
        <w:jc w:val="both"/>
        <w:rPr>
          <w:rFonts w:ascii="Poppins" w:hAnsi="Poppins" w:cs="Poppins"/>
          <w:color w:val="000000"/>
          <w:sz w:val="24"/>
        </w:rPr>
      </w:pPr>
    </w:p>
    <w:p w14:paraId="22550727" w14:textId="77777777" w:rsidR="001C4F9A" w:rsidRPr="00752ABF" w:rsidRDefault="001C4F9A" w:rsidP="001C4F9A">
      <w:pPr>
        <w:pStyle w:val="ListParagraph"/>
        <w:numPr>
          <w:ilvl w:val="0"/>
          <w:numId w:val="23"/>
        </w:numPr>
        <w:jc w:val="both"/>
        <w:rPr>
          <w:rFonts w:ascii="Poppins" w:hAnsi="Poppins" w:cs="Poppins"/>
          <w:color w:val="FF0000"/>
          <w:sz w:val="24"/>
        </w:rPr>
      </w:pPr>
      <w:r w:rsidRPr="00752ABF">
        <w:rPr>
          <w:rFonts w:ascii="Poppins" w:hAnsi="Poppins" w:cs="Poppins"/>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discussions should be clearly described in the final Workgroup Report to the CUSC Modifications Panel.</w:t>
      </w:r>
    </w:p>
    <w:p w14:paraId="33003105" w14:textId="77777777" w:rsidR="001C4F9A" w:rsidRPr="00752ABF" w:rsidRDefault="001C4F9A" w:rsidP="001C4F9A">
      <w:pPr>
        <w:pStyle w:val="BodyText"/>
        <w:jc w:val="both"/>
        <w:rPr>
          <w:rFonts w:ascii="Poppins" w:hAnsi="Poppins" w:cs="Poppins"/>
          <w:b/>
          <w:color w:val="000000"/>
          <w:sz w:val="24"/>
        </w:rPr>
      </w:pPr>
      <w:r w:rsidRPr="00752ABF">
        <w:rPr>
          <w:rFonts w:ascii="Poppins" w:hAnsi="Poppins" w:cs="Poppins"/>
          <w:color w:val="000000"/>
          <w:sz w:val="24"/>
        </w:rPr>
        <w:t xml:space="preserve">    </w:t>
      </w:r>
    </w:p>
    <w:p w14:paraId="29655C18"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Workgroup members should be mindful of efficiency and propose the fewest number of WACMs possible.</w:t>
      </w:r>
    </w:p>
    <w:p w14:paraId="308ABEF0" w14:textId="77777777" w:rsidR="001C4F9A" w:rsidRPr="00752ABF" w:rsidRDefault="001C4F9A" w:rsidP="001C4F9A">
      <w:pPr>
        <w:jc w:val="both"/>
        <w:rPr>
          <w:rFonts w:ascii="Poppins" w:hAnsi="Poppins" w:cs="Poppins"/>
          <w:sz w:val="24"/>
        </w:rPr>
      </w:pPr>
    </w:p>
    <w:p w14:paraId="55CBDC32"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lastRenderedPageBreak/>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752ABF" w:rsidRDefault="001C4F9A" w:rsidP="001C4F9A">
      <w:pPr>
        <w:pStyle w:val="BodyText"/>
        <w:rPr>
          <w:rFonts w:ascii="Poppins" w:hAnsi="Poppins" w:cs="Poppins"/>
          <w:b/>
          <w:sz w:val="24"/>
        </w:rPr>
      </w:pPr>
    </w:p>
    <w:p w14:paraId="7AD416D3"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752ABF" w:rsidRDefault="001C4F9A" w:rsidP="001C4F9A">
      <w:pPr>
        <w:jc w:val="both"/>
        <w:rPr>
          <w:rFonts w:ascii="Poppins" w:hAnsi="Poppins" w:cs="Poppins"/>
          <w:sz w:val="24"/>
        </w:rPr>
      </w:pPr>
    </w:p>
    <w:p w14:paraId="04FCB8F4"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Following the Consultation period,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752ABF" w:rsidRDefault="001C4F9A" w:rsidP="001C4F9A">
      <w:pPr>
        <w:jc w:val="both"/>
        <w:rPr>
          <w:rFonts w:ascii="Poppins" w:hAnsi="Poppins" w:cs="Poppins"/>
          <w:sz w:val="24"/>
        </w:rPr>
      </w:pPr>
    </w:p>
    <w:p w14:paraId="10F1EC7B" w14:textId="77777777" w:rsidR="001C4F9A" w:rsidRPr="00752ABF" w:rsidRDefault="001C4F9A" w:rsidP="001C4F9A">
      <w:pPr>
        <w:ind w:left="720"/>
        <w:jc w:val="both"/>
        <w:rPr>
          <w:rFonts w:ascii="Poppins" w:hAnsi="Poppins" w:cs="Poppins"/>
          <w:sz w:val="24"/>
        </w:rPr>
      </w:pPr>
      <w:r w:rsidRPr="00752ABF">
        <w:rPr>
          <w:rFonts w:ascii="Poppins" w:hAnsi="Poppins" w:cs="Poppins"/>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chairperson has exercised their right under the CUSC to progress a WG Consultation Alternative Request or a WACM against the majority views of Workgroup members.  It should also be explicitly stated where, under these circumstances, the Workgroup chairperson is employed by the same organisation who submitted the WG Consultation Alternative Request.</w:t>
      </w:r>
    </w:p>
    <w:p w14:paraId="2C09E5F4" w14:textId="77777777" w:rsidR="001C4F9A" w:rsidRPr="00752ABF" w:rsidRDefault="001C4F9A" w:rsidP="001C4F9A">
      <w:pPr>
        <w:jc w:val="both"/>
        <w:rPr>
          <w:rFonts w:ascii="Poppins" w:hAnsi="Poppins" w:cs="Poppins"/>
          <w:sz w:val="24"/>
        </w:rPr>
      </w:pPr>
    </w:p>
    <w:p w14:paraId="12C78F1F"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The Workgroup is to submit its final Workgroup Report to the Modifications Panel Secretary on </w:t>
      </w:r>
      <w:r w:rsidRPr="00752ABF">
        <w:rPr>
          <w:rFonts w:ascii="Poppins" w:hAnsi="Poppins" w:cs="Poppins"/>
          <w:b/>
          <w:sz w:val="24"/>
        </w:rPr>
        <w:t>XX Month XXXX</w:t>
      </w:r>
      <w:r w:rsidRPr="00752ABF">
        <w:rPr>
          <w:rFonts w:ascii="Poppins" w:hAnsi="Poppins" w:cs="Poppins"/>
          <w:sz w:val="24"/>
        </w:rPr>
        <w:t xml:space="preserve"> for circulation to Panel Members. The final Workgroup Report conclusions will be presented to the CUSC Modifications Panel meeting on </w:t>
      </w:r>
      <w:r w:rsidRPr="00752ABF">
        <w:rPr>
          <w:rFonts w:ascii="Poppins" w:hAnsi="Poppins" w:cs="Poppins"/>
          <w:b/>
          <w:sz w:val="24"/>
        </w:rPr>
        <w:t>XX Month XXXX.</w:t>
      </w:r>
    </w:p>
    <w:p w14:paraId="0CCA44B3" w14:textId="77777777" w:rsidR="001C4F9A" w:rsidRPr="00752ABF" w:rsidRDefault="001C4F9A" w:rsidP="001C4F9A">
      <w:pPr>
        <w:spacing w:after="0" w:line="240" w:lineRule="auto"/>
        <w:jc w:val="both"/>
        <w:rPr>
          <w:rFonts w:ascii="Poppins" w:hAnsi="Poppins" w:cs="Poppins"/>
          <w:sz w:val="24"/>
        </w:rPr>
      </w:pPr>
    </w:p>
    <w:p w14:paraId="46BA2F7D" w14:textId="77777777" w:rsidR="001C4F9A" w:rsidRPr="00752ABF" w:rsidRDefault="001C4F9A" w:rsidP="001C4F9A">
      <w:pPr>
        <w:pStyle w:val="Checklist"/>
        <w:rPr>
          <w:rFonts w:ascii="Poppins" w:hAnsi="Poppins" w:cs="Poppins"/>
        </w:rPr>
      </w:pPr>
      <w:r w:rsidRPr="00752ABF">
        <w:rPr>
          <w:rFonts w:ascii="Poppins" w:hAnsi="Poppins" w:cs="Poppins"/>
        </w:rPr>
        <w:lastRenderedPageBreak/>
        <w:t>Membership</w:t>
      </w:r>
    </w:p>
    <w:p w14:paraId="6FBCAB8B"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It is recommended that the Workgroup has the following members: </w:t>
      </w:r>
    </w:p>
    <w:p w14:paraId="340DEB3C" w14:textId="77777777" w:rsidR="001C4F9A" w:rsidRPr="00752ABF" w:rsidRDefault="001C4F9A" w:rsidP="001C4F9A">
      <w:pPr>
        <w:ind w:left="720"/>
        <w:jc w:val="both"/>
        <w:rPr>
          <w:rFonts w:ascii="Poppins" w:hAnsi="Poppins" w:cs="Poppins"/>
          <w:sz w:val="24"/>
        </w:rPr>
      </w:pPr>
    </w:p>
    <w:tbl>
      <w:tblPr>
        <w:tblW w:w="9214" w:type="dxa"/>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1E0" w:firstRow="1" w:lastRow="1" w:firstColumn="1" w:lastColumn="1" w:noHBand="0" w:noVBand="0"/>
      </w:tblPr>
      <w:tblGrid>
        <w:gridCol w:w="2977"/>
        <w:gridCol w:w="3119"/>
        <w:gridCol w:w="3118"/>
      </w:tblGrid>
      <w:tr w:rsidR="001C4F9A" w:rsidRPr="00752ABF" w14:paraId="6E3ED88B" w14:textId="77777777" w:rsidTr="00621844">
        <w:tc>
          <w:tcPr>
            <w:tcW w:w="2977" w:type="dxa"/>
            <w:shd w:val="clear" w:color="auto" w:fill="800080" w:themeFill="accent1" w:themeFillShade="80"/>
            <w:hideMark/>
          </w:tcPr>
          <w:p w14:paraId="15061A77" w14:textId="77777777" w:rsidR="001C4F9A" w:rsidRPr="00752ABF" w:rsidRDefault="001C4F9A" w:rsidP="005F0E56">
            <w:pPr>
              <w:jc w:val="both"/>
              <w:rPr>
                <w:rFonts w:ascii="Poppins" w:hAnsi="Poppins" w:cs="Poppins"/>
                <w:b/>
                <w:color w:val="FFFFFF"/>
                <w:sz w:val="24"/>
              </w:rPr>
            </w:pPr>
            <w:r w:rsidRPr="00752ABF">
              <w:rPr>
                <w:rFonts w:ascii="Poppins" w:hAnsi="Poppins" w:cs="Poppins"/>
                <w:b/>
                <w:color w:val="FFFFFF"/>
                <w:sz w:val="24"/>
              </w:rPr>
              <w:t>Role</w:t>
            </w:r>
          </w:p>
        </w:tc>
        <w:tc>
          <w:tcPr>
            <w:tcW w:w="3119" w:type="dxa"/>
            <w:shd w:val="clear" w:color="auto" w:fill="800080" w:themeFill="accent1" w:themeFillShade="80"/>
            <w:hideMark/>
          </w:tcPr>
          <w:p w14:paraId="26320D84" w14:textId="77777777" w:rsidR="001C4F9A" w:rsidRPr="00752ABF" w:rsidRDefault="001C4F9A" w:rsidP="005F0E56">
            <w:pPr>
              <w:jc w:val="both"/>
              <w:rPr>
                <w:rFonts w:ascii="Poppins" w:hAnsi="Poppins" w:cs="Poppins"/>
                <w:b/>
                <w:color w:val="FFFFFF"/>
                <w:sz w:val="24"/>
              </w:rPr>
            </w:pPr>
            <w:r w:rsidRPr="00752ABF">
              <w:rPr>
                <w:rFonts w:ascii="Poppins" w:hAnsi="Poppins" w:cs="Poppins"/>
                <w:b/>
                <w:color w:val="FFFFFF"/>
                <w:sz w:val="24"/>
              </w:rPr>
              <w:t>Name</w:t>
            </w:r>
          </w:p>
        </w:tc>
        <w:tc>
          <w:tcPr>
            <w:tcW w:w="3118" w:type="dxa"/>
            <w:shd w:val="clear" w:color="auto" w:fill="800080" w:themeFill="accent1" w:themeFillShade="80"/>
            <w:hideMark/>
          </w:tcPr>
          <w:p w14:paraId="693D42F6" w14:textId="77777777" w:rsidR="001C4F9A" w:rsidRPr="00752ABF" w:rsidRDefault="001C4F9A" w:rsidP="005F0E56">
            <w:pPr>
              <w:jc w:val="both"/>
              <w:rPr>
                <w:rFonts w:ascii="Poppins" w:hAnsi="Poppins" w:cs="Poppins"/>
                <w:b/>
                <w:color w:val="FFFFFF"/>
                <w:sz w:val="24"/>
              </w:rPr>
            </w:pPr>
            <w:r w:rsidRPr="00752ABF">
              <w:rPr>
                <w:rFonts w:ascii="Poppins" w:hAnsi="Poppins" w:cs="Poppins"/>
                <w:b/>
                <w:color w:val="FFFFFF"/>
                <w:sz w:val="24"/>
              </w:rPr>
              <w:t>Representing</w:t>
            </w:r>
          </w:p>
        </w:tc>
      </w:tr>
      <w:tr w:rsidR="001C4F9A" w:rsidRPr="00752ABF" w14:paraId="1A124474" w14:textId="77777777" w:rsidTr="005F0E56">
        <w:tc>
          <w:tcPr>
            <w:tcW w:w="2977" w:type="dxa"/>
            <w:hideMark/>
          </w:tcPr>
          <w:p w14:paraId="7C062C07" w14:textId="77777777" w:rsidR="001C4F9A" w:rsidRPr="00752ABF" w:rsidRDefault="001C4F9A" w:rsidP="005F0E56">
            <w:pPr>
              <w:rPr>
                <w:rFonts w:ascii="Poppins" w:hAnsi="Poppins" w:cs="Poppins"/>
                <w:sz w:val="24"/>
              </w:rPr>
            </w:pPr>
            <w:r w:rsidRPr="00752ABF">
              <w:rPr>
                <w:rFonts w:ascii="Poppins" w:hAnsi="Poppins" w:cs="Poppins"/>
                <w:sz w:val="24"/>
              </w:rPr>
              <w:t>Chair</w:t>
            </w:r>
          </w:p>
        </w:tc>
        <w:tc>
          <w:tcPr>
            <w:tcW w:w="3119" w:type="dxa"/>
          </w:tcPr>
          <w:p w14:paraId="13D3F92A" w14:textId="77777777" w:rsidR="001C4F9A" w:rsidRPr="00752ABF" w:rsidRDefault="001C4F9A" w:rsidP="005F0E56">
            <w:pPr>
              <w:rPr>
                <w:rFonts w:ascii="Poppins" w:hAnsi="Poppins" w:cs="Poppins"/>
                <w:sz w:val="24"/>
              </w:rPr>
            </w:pPr>
          </w:p>
        </w:tc>
        <w:tc>
          <w:tcPr>
            <w:tcW w:w="3118" w:type="dxa"/>
          </w:tcPr>
          <w:p w14:paraId="460A7409" w14:textId="77777777" w:rsidR="001C4F9A" w:rsidRPr="00752ABF" w:rsidRDefault="001C4F9A" w:rsidP="005F0E56">
            <w:pPr>
              <w:rPr>
                <w:rFonts w:ascii="Poppins" w:hAnsi="Poppins" w:cs="Poppins"/>
                <w:sz w:val="24"/>
              </w:rPr>
            </w:pPr>
          </w:p>
        </w:tc>
      </w:tr>
      <w:tr w:rsidR="001C4F9A" w:rsidRPr="00752ABF" w14:paraId="696835AD" w14:textId="77777777" w:rsidTr="005F0E56">
        <w:tc>
          <w:tcPr>
            <w:tcW w:w="2977" w:type="dxa"/>
            <w:hideMark/>
          </w:tcPr>
          <w:p w14:paraId="49D8DF0C" w14:textId="77777777" w:rsidR="001C4F9A" w:rsidRPr="00752ABF" w:rsidRDefault="001C4F9A" w:rsidP="005F0E56">
            <w:pPr>
              <w:rPr>
                <w:rFonts w:ascii="Poppins" w:hAnsi="Poppins" w:cs="Poppins"/>
                <w:sz w:val="24"/>
              </w:rPr>
            </w:pPr>
            <w:r w:rsidRPr="00752ABF">
              <w:rPr>
                <w:rFonts w:ascii="Poppins" w:hAnsi="Poppins" w:cs="Poppins"/>
                <w:sz w:val="24"/>
              </w:rPr>
              <w:t>Technical Secretary</w:t>
            </w:r>
          </w:p>
        </w:tc>
        <w:tc>
          <w:tcPr>
            <w:tcW w:w="3119" w:type="dxa"/>
          </w:tcPr>
          <w:p w14:paraId="1FF19F16" w14:textId="77777777" w:rsidR="001C4F9A" w:rsidRPr="00752ABF" w:rsidRDefault="001C4F9A" w:rsidP="005F0E56">
            <w:pPr>
              <w:rPr>
                <w:rFonts w:ascii="Poppins" w:hAnsi="Poppins" w:cs="Poppins"/>
                <w:sz w:val="24"/>
              </w:rPr>
            </w:pPr>
          </w:p>
        </w:tc>
        <w:tc>
          <w:tcPr>
            <w:tcW w:w="3118" w:type="dxa"/>
          </w:tcPr>
          <w:p w14:paraId="1370CCA9" w14:textId="77777777" w:rsidR="001C4F9A" w:rsidRPr="00752ABF" w:rsidRDefault="001C4F9A" w:rsidP="005F0E56">
            <w:pPr>
              <w:rPr>
                <w:rFonts w:ascii="Poppins" w:hAnsi="Poppins" w:cs="Poppins"/>
                <w:sz w:val="24"/>
              </w:rPr>
            </w:pPr>
          </w:p>
        </w:tc>
      </w:tr>
      <w:tr w:rsidR="001C4F9A" w:rsidRPr="00752ABF" w14:paraId="4773A973" w14:textId="77777777" w:rsidTr="005F0E56">
        <w:tc>
          <w:tcPr>
            <w:tcW w:w="2977" w:type="dxa"/>
            <w:hideMark/>
          </w:tcPr>
          <w:p w14:paraId="5DE01639" w14:textId="77777777" w:rsidR="001C4F9A" w:rsidRPr="00752ABF" w:rsidRDefault="001C4F9A" w:rsidP="005F0E56">
            <w:pPr>
              <w:rPr>
                <w:rFonts w:ascii="Poppins" w:hAnsi="Poppins" w:cs="Poppins"/>
                <w:sz w:val="24"/>
              </w:rPr>
            </w:pPr>
            <w:r w:rsidRPr="00752ABF">
              <w:rPr>
                <w:rFonts w:ascii="Poppins" w:hAnsi="Poppins" w:cs="Poppins"/>
                <w:sz w:val="24"/>
              </w:rPr>
              <w:t>Proposer</w:t>
            </w:r>
          </w:p>
        </w:tc>
        <w:tc>
          <w:tcPr>
            <w:tcW w:w="3119" w:type="dxa"/>
          </w:tcPr>
          <w:p w14:paraId="78C16384" w14:textId="77777777" w:rsidR="001C4F9A" w:rsidRPr="00752ABF" w:rsidRDefault="001C4F9A" w:rsidP="005F0E56">
            <w:pPr>
              <w:rPr>
                <w:rFonts w:ascii="Poppins" w:hAnsi="Poppins" w:cs="Poppins"/>
                <w:sz w:val="24"/>
              </w:rPr>
            </w:pPr>
          </w:p>
        </w:tc>
        <w:tc>
          <w:tcPr>
            <w:tcW w:w="3118" w:type="dxa"/>
          </w:tcPr>
          <w:p w14:paraId="2E13C4DA" w14:textId="77777777" w:rsidR="001C4F9A" w:rsidRPr="00752ABF" w:rsidRDefault="001C4F9A" w:rsidP="005F0E56">
            <w:pPr>
              <w:rPr>
                <w:rFonts w:ascii="Poppins" w:hAnsi="Poppins" w:cs="Poppins"/>
                <w:sz w:val="24"/>
              </w:rPr>
            </w:pPr>
          </w:p>
        </w:tc>
      </w:tr>
      <w:tr w:rsidR="001C4F9A" w:rsidRPr="00752ABF" w14:paraId="2032014C" w14:textId="77777777" w:rsidTr="005F0E56">
        <w:tc>
          <w:tcPr>
            <w:tcW w:w="2977" w:type="dxa"/>
            <w:hideMark/>
          </w:tcPr>
          <w:p w14:paraId="3B387AD7" w14:textId="77777777" w:rsidR="001C4F9A" w:rsidRPr="00752ABF" w:rsidRDefault="001C4F9A" w:rsidP="005F0E56">
            <w:pPr>
              <w:rPr>
                <w:rFonts w:ascii="Poppins" w:hAnsi="Poppins" w:cs="Poppins"/>
                <w:sz w:val="24"/>
              </w:rPr>
            </w:pPr>
            <w:r w:rsidRPr="00752ABF">
              <w:rPr>
                <w:rFonts w:ascii="Poppins" w:hAnsi="Poppins" w:cs="Poppins"/>
                <w:sz w:val="24"/>
              </w:rPr>
              <w:t>Workgroup Member</w:t>
            </w:r>
          </w:p>
        </w:tc>
        <w:tc>
          <w:tcPr>
            <w:tcW w:w="3119" w:type="dxa"/>
          </w:tcPr>
          <w:p w14:paraId="00CD70B0" w14:textId="77777777" w:rsidR="001C4F9A" w:rsidRPr="00752ABF" w:rsidRDefault="001C4F9A" w:rsidP="005F0E56">
            <w:pPr>
              <w:rPr>
                <w:rFonts w:ascii="Poppins" w:hAnsi="Poppins" w:cs="Poppins"/>
                <w:sz w:val="24"/>
              </w:rPr>
            </w:pPr>
          </w:p>
        </w:tc>
        <w:tc>
          <w:tcPr>
            <w:tcW w:w="3118" w:type="dxa"/>
          </w:tcPr>
          <w:p w14:paraId="6468B699" w14:textId="77777777" w:rsidR="001C4F9A" w:rsidRPr="00752ABF" w:rsidRDefault="001C4F9A" w:rsidP="005F0E56">
            <w:pPr>
              <w:rPr>
                <w:rFonts w:ascii="Poppins" w:hAnsi="Poppins" w:cs="Poppins"/>
                <w:sz w:val="24"/>
              </w:rPr>
            </w:pPr>
          </w:p>
        </w:tc>
      </w:tr>
      <w:tr w:rsidR="001C4F9A" w:rsidRPr="00752ABF" w14:paraId="1A33F43D" w14:textId="77777777" w:rsidTr="005F0E56">
        <w:tc>
          <w:tcPr>
            <w:tcW w:w="2977" w:type="dxa"/>
            <w:hideMark/>
          </w:tcPr>
          <w:p w14:paraId="39688D43" w14:textId="77777777" w:rsidR="001C4F9A" w:rsidRPr="00752ABF" w:rsidRDefault="001C4F9A" w:rsidP="005F0E56">
            <w:pPr>
              <w:rPr>
                <w:rFonts w:ascii="Poppins" w:hAnsi="Poppins" w:cs="Poppins"/>
                <w:sz w:val="24"/>
              </w:rPr>
            </w:pPr>
            <w:r w:rsidRPr="00752ABF">
              <w:rPr>
                <w:rFonts w:ascii="Poppins" w:hAnsi="Poppins" w:cs="Poppins"/>
                <w:sz w:val="24"/>
              </w:rPr>
              <w:t>Workgroup Member (Alternate)</w:t>
            </w:r>
          </w:p>
        </w:tc>
        <w:tc>
          <w:tcPr>
            <w:tcW w:w="3119" w:type="dxa"/>
          </w:tcPr>
          <w:p w14:paraId="7B001635" w14:textId="77777777" w:rsidR="001C4F9A" w:rsidRPr="00752ABF" w:rsidRDefault="001C4F9A" w:rsidP="005F0E56">
            <w:pPr>
              <w:rPr>
                <w:rFonts w:ascii="Poppins" w:hAnsi="Poppins" w:cs="Poppins"/>
                <w:sz w:val="24"/>
              </w:rPr>
            </w:pPr>
          </w:p>
        </w:tc>
        <w:tc>
          <w:tcPr>
            <w:tcW w:w="3118" w:type="dxa"/>
          </w:tcPr>
          <w:p w14:paraId="4D60EB69" w14:textId="77777777" w:rsidR="001C4F9A" w:rsidRPr="00752ABF" w:rsidRDefault="001C4F9A" w:rsidP="005F0E56">
            <w:pPr>
              <w:rPr>
                <w:rFonts w:ascii="Poppins" w:hAnsi="Poppins" w:cs="Poppins"/>
                <w:sz w:val="24"/>
              </w:rPr>
            </w:pPr>
          </w:p>
        </w:tc>
      </w:tr>
      <w:tr w:rsidR="001C4F9A" w:rsidRPr="00752ABF" w14:paraId="67884ABD" w14:textId="77777777" w:rsidTr="005F0E56">
        <w:trPr>
          <w:trHeight w:val="131"/>
        </w:trPr>
        <w:tc>
          <w:tcPr>
            <w:tcW w:w="2977" w:type="dxa"/>
            <w:hideMark/>
          </w:tcPr>
          <w:p w14:paraId="562D7A83" w14:textId="77777777" w:rsidR="001C4F9A" w:rsidRPr="00752ABF" w:rsidRDefault="001C4F9A" w:rsidP="005F0E56">
            <w:pPr>
              <w:rPr>
                <w:rFonts w:ascii="Poppins" w:hAnsi="Poppins" w:cs="Poppins"/>
                <w:sz w:val="24"/>
              </w:rPr>
            </w:pPr>
            <w:r w:rsidRPr="00752ABF">
              <w:rPr>
                <w:rFonts w:ascii="Poppins" w:hAnsi="Poppins" w:cs="Poppins"/>
                <w:sz w:val="24"/>
              </w:rPr>
              <w:t>Workgroup Member</w:t>
            </w:r>
          </w:p>
        </w:tc>
        <w:tc>
          <w:tcPr>
            <w:tcW w:w="3119" w:type="dxa"/>
          </w:tcPr>
          <w:p w14:paraId="29C1CFD4" w14:textId="77777777" w:rsidR="001C4F9A" w:rsidRPr="00752ABF" w:rsidRDefault="001C4F9A" w:rsidP="005F0E56">
            <w:pPr>
              <w:rPr>
                <w:rFonts w:ascii="Poppins" w:hAnsi="Poppins" w:cs="Poppins"/>
                <w:sz w:val="24"/>
              </w:rPr>
            </w:pPr>
          </w:p>
        </w:tc>
        <w:tc>
          <w:tcPr>
            <w:tcW w:w="3118" w:type="dxa"/>
          </w:tcPr>
          <w:p w14:paraId="0B4EC27F" w14:textId="77777777" w:rsidR="001C4F9A" w:rsidRPr="00752ABF" w:rsidRDefault="001C4F9A" w:rsidP="005F0E56">
            <w:pPr>
              <w:rPr>
                <w:rFonts w:ascii="Poppins" w:hAnsi="Poppins" w:cs="Poppins"/>
                <w:sz w:val="24"/>
              </w:rPr>
            </w:pPr>
          </w:p>
        </w:tc>
      </w:tr>
      <w:tr w:rsidR="001C4F9A" w:rsidRPr="00752ABF" w14:paraId="7B6A5CCC" w14:textId="77777777" w:rsidTr="005F0E56">
        <w:tc>
          <w:tcPr>
            <w:tcW w:w="2977" w:type="dxa"/>
            <w:hideMark/>
          </w:tcPr>
          <w:p w14:paraId="72A8353C" w14:textId="77777777" w:rsidR="001C4F9A" w:rsidRPr="00752ABF" w:rsidRDefault="001C4F9A" w:rsidP="005F0E56">
            <w:pPr>
              <w:rPr>
                <w:rFonts w:ascii="Poppins" w:hAnsi="Poppins" w:cs="Poppins"/>
                <w:sz w:val="24"/>
              </w:rPr>
            </w:pPr>
            <w:r w:rsidRPr="00752ABF">
              <w:rPr>
                <w:rFonts w:ascii="Poppins" w:hAnsi="Poppins" w:cs="Poppins"/>
                <w:sz w:val="24"/>
              </w:rPr>
              <w:t>Workgroup Member</w:t>
            </w:r>
          </w:p>
        </w:tc>
        <w:tc>
          <w:tcPr>
            <w:tcW w:w="3119" w:type="dxa"/>
          </w:tcPr>
          <w:p w14:paraId="3A0F3350" w14:textId="77777777" w:rsidR="001C4F9A" w:rsidRPr="00752ABF" w:rsidRDefault="001C4F9A" w:rsidP="005F0E56">
            <w:pPr>
              <w:rPr>
                <w:rFonts w:ascii="Poppins" w:hAnsi="Poppins" w:cs="Poppins"/>
                <w:sz w:val="24"/>
              </w:rPr>
            </w:pPr>
          </w:p>
        </w:tc>
        <w:tc>
          <w:tcPr>
            <w:tcW w:w="3118" w:type="dxa"/>
          </w:tcPr>
          <w:p w14:paraId="743048EB" w14:textId="77777777" w:rsidR="001C4F9A" w:rsidRPr="00752ABF" w:rsidRDefault="001C4F9A" w:rsidP="005F0E56">
            <w:pPr>
              <w:rPr>
                <w:rFonts w:ascii="Poppins" w:hAnsi="Poppins" w:cs="Poppins"/>
                <w:sz w:val="24"/>
              </w:rPr>
            </w:pPr>
          </w:p>
        </w:tc>
      </w:tr>
      <w:tr w:rsidR="001C4F9A" w:rsidRPr="00752ABF" w14:paraId="3220645B" w14:textId="77777777" w:rsidTr="005F0E56">
        <w:tc>
          <w:tcPr>
            <w:tcW w:w="2977" w:type="dxa"/>
            <w:hideMark/>
          </w:tcPr>
          <w:p w14:paraId="3A770103" w14:textId="77777777" w:rsidR="001C4F9A" w:rsidRPr="00752ABF" w:rsidRDefault="001C4F9A" w:rsidP="005F0E56">
            <w:pPr>
              <w:rPr>
                <w:rFonts w:ascii="Poppins" w:hAnsi="Poppins" w:cs="Poppins"/>
                <w:sz w:val="24"/>
              </w:rPr>
            </w:pPr>
            <w:r w:rsidRPr="00752ABF">
              <w:rPr>
                <w:rFonts w:ascii="Poppins" w:hAnsi="Poppins" w:cs="Poppins"/>
                <w:sz w:val="24"/>
              </w:rPr>
              <w:t>Workgroup Member (Alternate)</w:t>
            </w:r>
          </w:p>
        </w:tc>
        <w:tc>
          <w:tcPr>
            <w:tcW w:w="3119" w:type="dxa"/>
          </w:tcPr>
          <w:p w14:paraId="026E9028" w14:textId="77777777" w:rsidR="001C4F9A" w:rsidRPr="00752ABF" w:rsidRDefault="001C4F9A" w:rsidP="005F0E56">
            <w:pPr>
              <w:rPr>
                <w:rFonts w:ascii="Poppins" w:hAnsi="Poppins" w:cs="Poppins"/>
                <w:sz w:val="24"/>
              </w:rPr>
            </w:pPr>
          </w:p>
        </w:tc>
        <w:tc>
          <w:tcPr>
            <w:tcW w:w="3118" w:type="dxa"/>
          </w:tcPr>
          <w:p w14:paraId="669D0D9E" w14:textId="77777777" w:rsidR="001C4F9A" w:rsidRPr="00752ABF" w:rsidRDefault="001C4F9A" w:rsidP="005F0E56">
            <w:pPr>
              <w:rPr>
                <w:rFonts w:ascii="Poppins" w:hAnsi="Poppins" w:cs="Poppins"/>
                <w:sz w:val="24"/>
              </w:rPr>
            </w:pPr>
          </w:p>
        </w:tc>
      </w:tr>
      <w:tr w:rsidR="001C4F9A" w:rsidRPr="00752ABF" w14:paraId="53FAF99A" w14:textId="77777777" w:rsidTr="005F0E56">
        <w:tc>
          <w:tcPr>
            <w:tcW w:w="2977" w:type="dxa"/>
            <w:hideMark/>
          </w:tcPr>
          <w:p w14:paraId="1FB6CE81" w14:textId="77777777" w:rsidR="001C4F9A" w:rsidRPr="00752ABF" w:rsidRDefault="001C4F9A" w:rsidP="005F0E56">
            <w:pPr>
              <w:rPr>
                <w:rFonts w:ascii="Poppins" w:hAnsi="Poppins" w:cs="Poppins"/>
                <w:sz w:val="24"/>
              </w:rPr>
            </w:pPr>
            <w:r w:rsidRPr="00752ABF">
              <w:rPr>
                <w:rFonts w:ascii="Poppins" w:hAnsi="Poppins" w:cs="Poppins"/>
                <w:sz w:val="24"/>
              </w:rPr>
              <w:t xml:space="preserve">Authority Representative </w:t>
            </w:r>
          </w:p>
        </w:tc>
        <w:tc>
          <w:tcPr>
            <w:tcW w:w="3119" w:type="dxa"/>
          </w:tcPr>
          <w:p w14:paraId="431CDD5D" w14:textId="77777777" w:rsidR="001C4F9A" w:rsidRPr="00752ABF" w:rsidRDefault="001C4F9A" w:rsidP="005F0E56">
            <w:pPr>
              <w:rPr>
                <w:rFonts w:ascii="Poppins" w:hAnsi="Poppins" w:cs="Poppins"/>
                <w:sz w:val="24"/>
              </w:rPr>
            </w:pPr>
          </w:p>
        </w:tc>
        <w:tc>
          <w:tcPr>
            <w:tcW w:w="3118" w:type="dxa"/>
          </w:tcPr>
          <w:p w14:paraId="456522F5" w14:textId="77777777" w:rsidR="001C4F9A" w:rsidRPr="00752ABF" w:rsidRDefault="001C4F9A" w:rsidP="005F0E56">
            <w:pPr>
              <w:rPr>
                <w:rFonts w:ascii="Poppins" w:hAnsi="Poppins" w:cs="Poppins"/>
                <w:sz w:val="24"/>
              </w:rPr>
            </w:pPr>
          </w:p>
        </w:tc>
      </w:tr>
    </w:tbl>
    <w:p w14:paraId="5E4678A9" w14:textId="77777777" w:rsidR="001C4F9A" w:rsidRPr="00752ABF" w:rsidRDefault="001C4F9A" w:rsidP="001C4F9A">
      <w:pPr>
        <w:jc w:val="both"/>
        <w:rPr>
          <w:rFonts w:ascii="Poppins" w:hAnsi="Poppins" w:cs="Poppins"/>
          <w:sz w:val="24"/>
        </w:rPr>
      </w:pPr>
    </w:p>
    <w:p w14:paraId="508FE4ED" w14:textId="77777777" w:rsidR="001C4F9A" w:rsidRPr="00752ABF" w:rsidRDefault="001C4F9A" w:rsidP="001C4F9A">
      <w:pPr>
        <w:autoSpaceDE w:val="0"/>
        <w:autoSpaceDN w:val="0"/>
        <w:adjustRightInd w:val="0"/>
        <w:snapToGrid w:val="0"/>
        <w:ind w:left="426" w:hanging="426"/>
        <w:rPr>
          <w:rFonts w:ascii="Poppins" w:hAnsi="Poppins" w:cs="Poppins"/>
          <w:sz w:val="24"/>
        </w:rPr>
      </w:pPr>
      <w:r w:rsidRPr="00752ABF">
        <w:rPr>
          <w:rFonts w:ascii="Poppins" w:hAnsi="Poppins" w:cs="Poppins"/>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752ABF" w:rsidRDefault="001C4F9A" w:rsidP="001C4F9A">
      <w:pPr>
        <w:autoSpaceDE w:val="0"/>
        <w:autoSpaceDN w:val="0"/>
        <w:adjustRightInd w:val="0"/>
        <w:snapToGrid w:val="0"/>
        <w:rPr>
          <w:rFonts w:ascii="Poppins" w:hAnsi="Poppins" w:cs="Poppins"/>
          <w:sz w:val="24"/>
        </w:rPr>
      </w:pPr>
    </w:p>
    <w:p w14:paraId="4570ACBC" w14:textId="77777777" w:rsidR="001C4F9A" w:rsidRPr="00752ABF" w:rsidRDefault="001C4F9A" w:rsidP="001C4F9A">
      <w:pPr>
        <w:pStyle w:val="ListParagraph"/>
        <w:numPr>
          <w:ilvl w:val="0"/>
          <w:numId w:val="23"/>
        </w:numPr>
        <w:jc w:val="both"/>
        <w:rPr>
          <w:rFonts w:ascii="Poppins" w:hAnsi="Poppins" w:cs="Poppins"/>
          <w:sz w:val="24"/>
        </w:rPr>
      </w:pPr>
      <w:r w:rsidRPr="00752ABF">
        <w:rPr>
          <w:rFonts w:ascii="Poppins" w:hAnsi="Poppins" w:cs="Poppins"/>
          <w:sz w:val="24"/>
        </w:rPr>
        <w:t>The Chairperson of the Workgroup and the Modifications Panel Chairperson must agree a number that will be quorum for each Workgroup meeting.  The agreed figure for this modification is that at least 5 Workgroup members must participate in a meeting for quorum to be met.</w:t>
      </w:r>
    </w:p>
    <w:p w14:paraId="0E9F7B8C" w14:textId="77777777" w:rsidR="001C4F9A" w:rsidRPr="00752ABF" w:rsidRDefault="001C4F9A" w:rsidP="001C4F9A">
      <w:pPr>
        <w:autoSpaceDE w:val="0"/>
        <w:autoSpaceDN w:val="0"/>
        <w:adjustRightInd w:val="0"/>
        <w:snapToGrid w:val="0"/>
        <w:ind w:left="720" w:hanging="720"/>
        <w:rPr>
          <w:rFonts w:ascii="Poppins" w:hAnsi="Poppins" w:cs="Poppins"/>
          <w:sz w:val="24"/>
        </w:rPr>
      </w:pPr>
    </w:p>
    <w:p w14:paraId="175355C5" w14:textId="77777777" w:rsidR="001C4F9A" w:rsidRPr="00752ABF" w:rsidRDefault="001C4F9A" w:rsidP="001C4F9A">
      <w:pPr>
        <w:pStyle w:val="ListParagraph"/>
        <w:numPr>
          <w:ilvl w:val="0"/>
          <w:numId w:val="23"/>
        </w:numPr>
        <w:jc w:val="both"/>
        <w:rPr>
          <w:rFonts w:ascii="Poppins" w:hAnsi="Poppins" w:cs="Poppins"/>
          <w:sz w:val="24"/>
        </w:rPr>
      </w:pPr>
      <w:r w:rsidRPr="00752ABF">
        <w:rPr>
          <w:rFonts w:ascii="Poppins" w:hAnsi="Poppins" w:cs="Poppins"/>
          <w:sz w:val="24"/>
        </w:rPr>
        <w:lastRenderedPageBreak/>
        <w:t>A vote is to take place by all eligible Workgroup members on the Modification Proposal and each WACM.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730E2AF9" w14:textId="77777777" w:rsidR="001C4F9A" w:rsidRPr="00752ABF" w:rsidRDefault="001C4F9A" w:rsidP="001C4F9A">
      <w:pPr>
        <w:tabs>
          <w:tab w:val="left" w:pos="1276"/>
        </w:tabs>
        <w:spacing w:after="0" w:line="240" w:lineRule="auto"/>
        <w:ind w:left="1276"/>
        <w:jc w:val="both"/>
        <w:rPr>
          <w:rFonts w:ascii="Poppins" w:hAnsi="Poppins" w:cs="Poppins"/>
          <w:sz w:val="24"/>
        </w:rPr>
      </w:pPr>
      <w:r w:rsidRPr="00752ABF">
        <w:rPr>
          <w:rFonts w:ascii="Poppins" w:hAnsi="Poppins" w:cs="Poppins"/>
          <w:b/>
          <w:sz w:val="24"/>
        </w:rPr>
        <w:t>Vote 1:</w:t>
      </w:r>
      <w:r w:rsidRPr="00752ABF">
        <w:rPr>
          <w:rFonts w:ascii="Poppins" w:hAnsi="Poppins" w:cs="Poppins"/>
          <w:sz w:val="24"/>
        </w:rPr>
        <w:t xml:space="preserve"> whether each proposal better facilitates the Applicable CUSC Objectives;</w:t>
      </w:r>
    </w:p>
    <w:p w14:paraId="01938C72" w14:textId="77777777" w:rsidR="001C4F9A" w:rsidRPr="00752ABF" w:rsidRDefault="001C4F9A" w:rsidP="001C4F9A">
      <w:pPr>
        <w:spacing w:after="0" w:line="240" w:lineRule="auto"/>
        <w:ind w:left="1276"/>
        <w:jc w:val="both"/>
        <w:rPr>
          <w:rFonts w:ascii="Poppins" w:hAnsi="Poppins" w:cs="Poppins"/>
          <w:sz w:val="24"/>
        </w:rPr>
      </w:pPr>
      <w:r w:rsidRPr="00752ABF">
        <w:rPr>
          <w:rFonts w:ascii="Poppins" w:hAnsi="Poppins" w:cs="Poppins"/>
          <w:b/>
          <w:sz w:val="24"/>
        </w:rPr>
        <w:t xml:space="preserve">Vote 2: </w:t>
      </w:r>
      <w:r w:rsidRPr="00752ABF">
        <w:rPr>
          <w:rFonts w:ascii="Poppins" w:hAnsi="Poppins" w:cs="Poppins"/>
          <w:sz w:val="24"/>
        </w:rPr>
        <w:t>where one or more WACMs exist, whether each WACM better facilitates the Applicable CUSC Objectives than the original Modification Proposal;</w:t>
      </w:r>
    </w:p>
    <w:p w14:paraId="147F99CE" w14:textId="77777777" w:rsidR="001C4F9A" w:rsidRPr="00752ABF" w:rsidRDefault="001C4F9A" w:rsidP="001C4F9A">
      <w:pPr>
        <w:spacing w:line="240" w:lineRule="auto"/>
        <w:ind w:left="1276"/>
        <w:jc w:val="both"/>
        <w:rPr>
          <w:rFonts w:ascii="Poppins" w:hAnsi="Poppins" w:cs="Poppins"/>
          <w:sz w:val="24"/>
        </w:rPr>
      </w:pPr>
      <w:r w:rsidRPr="00752ABF">
        <w:rPr>
          <w:rFonts w:ascii="Poppins" w:hAnsi="Poppins" w:cs="Poppins"/>
          <w:b/>
          <w:sz w:val="24"/>
        </w:rPr>
        <w:t>Vote 3:</w:t>
      </w:r>
      <w:r w:rsidRPr="00752ABF">
        <w:rPr>
          <w:rFonts w:ascii="Poppins" w:hAnsi="Poppins" w:cs="Poppins"/>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752ABF" w:rsidRDefault="001C4F9A" w:rsidP="001C4F9A">
      <w:pPr>
        <w:ind w:left="720"/>
        <w:jc w:val="both"/>
        <w:rPr>
          <w:rFonts w:ascii="Poppins" w:hAnsi="Poppins" w:cs="Poppins"/>
          <w:sz w:val="24"/>
        </w:rPr>
      </w:pPr>
      <w:r w:rsidRPr="00752ABF">
        <w:rPr>
          <w:rFonts w:ascii="Poppins" w:hAnsi="Poppins" w:cs="Poppins"/>
          <w:sz w:val="24"/>
        </w:rPr>
        <w:t>The results from the vote and the reasons for such voting shall be recorded in the Workgroup report in as much detail as practicable.</w:t>
      </w:r>
    </w:p>
    <w:p w14:paraId="64302B92" w14:textId="77777777" w:rsidR="001C4F9A" w:rsidRPr="00752ABF" w:rsidRDefault="001C4F9A" w:rsidP="001C4F9A">
      <w:pPr>
        <w:jc w:val="both"/>
        <w:rPr>
          <w:rFonts w:ascii="Poppins" w:hAnsi="Poppins" w:cs="Poppins"/>
          <w:sz w:val="24"/>
        </w:rPr>
      </w:pPr>
    </w:p>
    <w:p w14:paraId="2704724E"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chairperson at the earliest possible opportunity and certainly before the Workgroup vote takes place.  Where abstention occurs, the reason should be recorded in the Workgroup report.</w:t>
      </w:r>
    </w:p>
    <w:p w14:paraId="70A1F43F" w14:textId="77777777" w:rsidR="001C4F9A" w:rsidRPr="00752ABF" w:rsidRDefault="001C4F9A" w:rsidP="001C4F9A">
      <w:pPr>
        <w:jc w:val="both"/>
        <w:rPr>
          <w:rFonts w:ascii="Poppins" w:hAnsi="Poppins" w:cs="Poppins"/>
          <w:sz w:val="24"/>
        </w:rPr>
      </w:pPr>
    </w:p>
    <w:p w14:paraId="102413E5"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Workgroup members or their appointed alternate are required to attend a minimum of 50% of the Workgroup meetings to be eligible to participate in the Workgroup vote.</w:t>
      </w:r>
    </w:p>
    <w:p w14:paraId="531BE72C" w14:textId="77777777" w:rsidR="001C4F9A" w:rsidRPr="00752ABF" w:rsidRDefault="001C4F9A" w:rsidP="001C4F9A">
      <w:pPr>
        <w:jc w:val="both"/>
        <w:rPr>
          <w:rFonts w:ascii="Poppins" w:hAnsi="Poppins" w:cs="Poppins"/>
          <w:sz w:val="24"/>
        </w:rPr>
      </w:pPr>
    </w:p>
    <w:p w14:paraId="7080588D"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752ABF" w:rsidRDefault="001C4F9A" w:rsidP="001C4F9A">
      <w:pPr>
        <w:jc w:val="both"/>
        <w:rPr>
          <w:rFonts w:ascii="Poppins" w:hAnsi="Poppins" w:cs="Poppins"/>
          <w:sz w:val="24"/>
        </w:rPr>
      </w:pPr>
    </w:p>
    <w:p w14:paraId="41E4A1D9"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lastRenderedPageBreak/>
        <w:t>The Workgroup membership can be amended from time to time by the CUSC Modifications Panel.</w:t>
      </w:r>
    </w:p>
    <w:p w14:paraId="7B21E808" w14:textId="77777777" w:rsidR="001C4F9A" w:rsidRPr="00752ABF" w:rsidRDefault="001C4F9A" w:rsidP="001C4F9A">
      <w:pPr>
        <w:jc w:val="both"/>
        <w:rPr>
          <w:rFonts w:ascii="Poppins" w:hAnsi="Poppins" w:cs="Poppins"/>
          <w:sz w:val="24"/>
        </w:rPr>
      </w:pPr>
    </w:p>
    <w:p w14:paraId="5ECF71D1" w14:textId="77777777" w:rsidR="001C4F9A" w:rsidRPr="00752ABF" w:rsidRDefault="001C4F9A" w:rsidP="001C4F9A">
      <w:pPr>
        <w:pStyle w:val="TOCMOD"/>
        <w:framePr w:hSpace="0" w:vSpace="0" w:wrap="auto" w:vAnchor="margin" w:yAlign="inline"/>
        <w:rPr>
          <w:rFonts w:ascii="Poppins" w:hAnsi="Poppins" w:cs="Poppins"/>
          <w:color w:val="F9DF5E" w:themeColor="accent5"/>
        </w:rPr>
      </w:pPr>
    </w:p>
    <w:p w14:paraId="574E42F4" w14:textId="77777777" w:rsidR="001C4F9A" w:rsidRPr="00752ABF" w:rsidRDefault="001C4F9A" w:rsidP="001C4F9A">
      <w:pPr>
        <w:ind w:left="-851" w:right="-613"/>
        <w:jc w:val="center"/>
        <w:rPr>
          <w:rFonts w:ascii="Poppins" w:hAnsi="Poppins" w:cs="Poppins"/>
          <w:b/>
        </w:rPr>
      </w:pPr>
      <w:r w:rsidRPr="00752ABF">
        <w:rPr>
          <w:rFonts w:ascii="Poppins" w:hAnsi="Poppins" w:cs="Poppins"/>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752ABF" w14:paraId="6048679F" w14:textId="77777777" w:rsidTr="005F0E56">
        <w:trPr>
          <w:trHeight w:val="345"/>
          <w:jc w:val="center"/>
        </w:trPr>
        <w:tc>
          <w:tcPr>
            <w:tcW w:w="846" w:type="dxa"/>
            <w:vAlign w:val="center"/>
          </w:tcPr>
          <w:p w14:paraId="706B7749"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Issue</w:t>
            </w:r>
          </w:p>
        </w:tc>
        <w:tc>
          <w:tcPr>
            <w:tcW w:w="1276" w:type="dxa"/>
            <w:vAlign w:val="center"/>
          </w:tcPr>
          <w:p w14:paraId="65CC13E5"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Date</w:t>
            </w:r>
          </w:p>
        </w:tc>
        <w:tc>
          <w:tcPr>
            <w:tcW w:w="4233" w:type="dxa"/>
            <w:vAlign w:val="center"/>
          </w:tcPr>
          <w:p w14:paraId="61241314"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Summary of Changes / Reasons</w:t>
            </w:r>
          </w:p>
        </w:tc>
        <w:tc>
          <w:tcPr>
            <w:tcW w:w="2666" w:type="dxa"/>
            <w:vAlign w:val="center"/>
          </w:tcPr>
          <w:p w14:paraId="3FFCCCC5"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Panel Approval Date</w:t>
            </w:r>
          </w:p>
        </w:tc>
      </w:tr>
      <w:tr w:rsidR="001C4F9A" w:rsidRPr="00752ABF" w14:paraId="5A5194FC" w14:textId="77777777" w:rsidTr="005F0E56">
        <w:trPr>
          <w:jc w:val="center"/>
        </w:trPr>
        <w:tc>
          <w:tcPr>
            <w:tcW w:w="846" w:type="dxa"/>
            <w:vAlign w:val="center"/>
          </w:tcPr>
          <w:p w14:paraId="54BC3898" w14:textId="77777777" w:rsidR="001C4F9A" w:rsidRPr="00621844" w:rsidRDefault="001C4F9A" w:rsidP="005F0E56">
            <w:pPr>
              <w:spacing w:after="0" w:line="240" w:lineRule="auto"/>
              <w:jc w:val="center"/>
              <w:rPr>
                <w:rFonts w:ascii="Poppins" w:hAnsi="Poppins" w:cs="Poppins"/>
                <w:sz w:val="16"/>
                <w:szCs w:val="20"/>
              </w:rPr>
            </w:pPr>
            <w:r w:rsidRPr="00621844">
              <w:rPr>
                <w:rFonts w:ascii="Poppins" w:hAnsi="Poppins" w:cs="Poppins"/>
                <w:sz w:val="16"/>
                <w:szCs w:val="20"/>
              </w:rPr>
              <w:t>1</w:t>
            </w:r>
          </w:p>
        </w:tc>
        <w:tc>
          <w:tcPr>
            <w:tcW w:w="1276" w:type="dxa"/>
            <w:vAlign w:val="center"/>
          </w:tcPr>
          <w:p w14:paraId="53D40665" w14:textId="0625B713" w:rsidR="001C4F9A" w:rsidRPr="00621844" w:rsidRDefault="00621844" w:rsidP="005F0E56">
            <w:pPr>
              <w:spacing w:after="0" w:line="240" w:lineRule="auto"/>
              <w:jc w:val="center"/>
              <w:rPr>
                <w:rFonts w:ascii="Poppins" w:hAnsi="Poppins" w:cs="Poppins"/>
                <w:sz w:val="16"/>
                <w:szCs w:val="20"/>
              </w:rPr>
            </w:pPr>
            <w:r w:rsidRPr="00621844">
              <w:rPr>
                <w:rFonts w:ascii="Poppins" w:hAnsi="Poppins" w:cs="Poppins"/>
                <w:sz w:val="16"/>
                <w:szCs w:val="20"/>
              </w:rPr>
              <w:t>22</w:t>
            </w:r>
            <w:r w:rsidR="001C4F9A" w:rsidRPr="00621844">
              <w:rPr>
                <w:rFonts w:ascii="Poppins" w:hAnsi="Poppins" w:cs="Poppins"/>
                <w:sz w:val="16"/>
                <w:szCs w:val="20"/>
              </w:rPr>
              <w:t>/</w:t>
            </w:r>
            <w:r w:rsidRPr="00621844">
              <w:rPr>
                <w:rFonts w:ascii="Poppins" w:hAnsi="Poppins" w:cs="Poppins"/>
                <w:sz w:val="16"/>
                <w:szCs w:val="20"/>
              </w:rPr>
              <w:t>11</w:t>
            </w:r>
            <w:r w:rsidR="001C4F9A" w:rsidRPr="00621844">
              <w:rPr>
                <w:rFonts w:ascii="Poppins" w:hAnsi="Poppins" w:cs="Poppins"/>
                <w:sz w:val="16"/>
                <w:szCs w:val="20"/>
              </w:rPr>
              <w:t>/20</w:t>
            </w:r>
            <w:r w:rsidRPr="00621844">
              <w:rPr>
                <w:rFonts w:ascii="Poppins" w:hAnsi="Poppins" w:cs="Poppins"/>
                <w:sz w:val="16"/>
                <w:szCs w:val="20"/>
              </w:rPr>
              <w:t>24</w:t>
            </w:r>
          </w:p>
        </w:tc>
        <w:tc>
          <w:tcPr>
            <w:tcW w:w="4233" w:type="dxa"/>
            <w:vAlign w:val="center"/>
          </w:tcPr>
          <w:p w14:paraId="08062F1B" w14:textId="77777777" w:rsidR="001C4F9A" w:rsidRPr="00621844" w:rsidRDefault="001C4F9A" w:rsidP="005F0E56">
            <w:pPr>
              <w:spacing w:after="0" w:line="240" w:lineRule="auto"/>
              <w:jc w:val="center"/>
              <w:rPr>
                <w:rFonts w:ascii="Poppins" w:hAnsi="Poppins" w:cs="Poppins"/>
                <w:sz w:val="16"/>
                <w:szCs w:val="20"/>
              </w:rPr>
            </w:pPr>
            <w:r w:rsidRPr="00621844">
              <w:rPr>
                <w:rFonts w:ascii="Poppins" w:hAnsi="Poppins" w:cs="Poppins"/>
                <w:sz w:val="16"/>
                <w:szCs w:val="20"/>
              </w:rPr>
              <w:t>Panel approved Terms of Reference ahead of nominations</w:t>
            </w:r>
          </w:p>
        </w:tc>
        <w:tc>
          <w:tcPr>
            <w:tcW w:w="2666" w:type="dxa"/>
            <w:vAlign w:val="center"/>
          </w:tcPr>
          <w:p w14:paraId="7049CD30" w14:textId="1B636C9B" w:rsidR="001C4F9A" w:rsidRPr="00752ABF" w:rsidRDefault="00767D48" w:rsidP="005F0E56">
            <w:pPr>
              <w:spacing w:after="0" w:line="240" w:lineRule="auto"/>
              <w:jc w:val="center"/>
              <w:rPr>
                <w:rFonts w:ascii="Poppins" w:hAnsi="Poppins" w:cs="Poppins"/>
                <w:sz w:val="16"/>
                <w:szCs w:val="20"/>
                <w:highlight w:val="yellow"/>
              </w:rPr>
            </w:pPr>
            <w:r>
              <w:rPr>
                <w:rFonts w:ascii="Poppins" w:hAnsi="Poppins" w:cs="Poppins"/>
                <w:sz w:val="16"/>
                <w:szCs w:val="20"/>
              </w:rPr>
              <w:t>25</w:t>
            </w:r>
            <w:r w:rsidR="001C4F9A" w:rsidRPr="00621844">
              <w:rPr>
                <w:rFonts w:ascii="Poppins" w:hAnsi="Poppins" w:cs="Poppins"/>
                <w:sz w:val="16"/>
                <w:szCs w:val="20"/>
              </w:rPr>
              <w:t>/</w:t>
            </w:r>
            <w:r>
              <w:rPr>
                <w:rFonts w:ascii="Poppins" w:hAnsi="Poppins" w:cs="Poppins"/>
                <w:sz w:val="16"/>
                <w:szCs w:val="20"/>
              </w:rPr>
              <w:t>10</w:t>
            </w:r>
            <w:r w:rsidR="001C4F9A" w:rsidRPr="00621844">
              <w:rPr>
                <w:rFonts w:ascii="Poppins" w:hAnsi="Poppins" w:cs="Poppins"/>
                <w:sz w:val="16"/>
                <w:szCs w:val="20"/>
              </w:rPr>
              <w:t>/20</w:t>
            </w:r>
            <w:r>
              <w:rPr>
                <w:rFonts w:ascii="Poppins" w:hAnsi="Poppins" w:cs="Poppins"/>
                <w:sz w:val="16"/>
                <w:szCs w:val="20"/>
              </w:rPr>
              <w:t>24</w:t>
            </w:r>
          </w:p>
        </w:tc>
      </w:tr>
    </w:tbl>
    <w:p w14:paraId="06CD6CC7" w14:textId="77777777" w:rsidR="001C4F9A" w:rsidRPr="00752ABF" w:rsidRDefault="001C4F9A" w:rsidP="001C4F9A">
      <w:pPr>
        <w:pStyle w:val="TOCMOD"/>
        <w:framePr w:hSpace="0" w:vSpace="0" w:wrap="auto" w:vAnchor="margin" w:yAlign="inline"/>
        <w:rPr>
          <w:rFonts w:ascii="Poppins" w:hAnsi="Poppins" w:cs="Poppins"/>
          <w:color w:val="F9DF5E" w:themeColor="accent5"/>
        </w:rPr>
      </w:pPr>
    </w:p>
    <w:p w14:paraId="458D298B" w14:textId="77777777" w:rsidR="00F4613D" w:rsidRPr="00752ABF" w:rsidRDefault="00F4613D" w:rsidP="00E8542E">
      <w:pPr>
        <w:rPr>
          <w:rFonts w:ascii="Poppins" w:hAnsi="Poppins" w:cs="Poppins"/>
        </w:rPr>
      </w:pPr>
    </w:p>
    <w:sectPr w:rsidR="00F4613D" w:rsidRPr="00752ABF" w:rsidSect="001E68CF">
      <w:headerReference w:type="default" r:id="rId12"/>
      <w:footerReference w:type="default" r:id="rId13"/>
      <w:headerReference w:type="first" r:id="rId14"/>
      <w:footerReference w:type="first" r:id="rId15"/>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FF79B" w14:textId="77777777" w:rsidR="00DC2CF2" w:rsidRDefault="00DC2CF2" w:rsidP="00A62BFF">
      <w:pPr>
        <w:spacing w:after="0"/>
      </w:pPr>
      <w:r>
        <w:separator/>
      </w:r>
    </w:p>
  </w:endnote>
  <w:endnote w:type="continuationSeparator" w:id="0">
    <w:p w14:paraId="54635B26" w14:textId="77777777" w:rsidR="00DC2CF2" w:rsidRDefault="00DC2CF2" w:rsidP="00A62BFF">
      <w:pPr>
        <w:spacing w:after="0"/>
      </w:pPr>
      <w:r>
        <w:continuationSeparator/>
      </w:r>
    </w:p>
  </w:endnote>
  <w:endnote w:type="continuationNotice" w:id="1">
    <w:p w14:paraId="32E09BAD" w14:textId="77777777" w:rsidR="00DC2CF2" w:rsidRDefault="00DC2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2337"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289"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A5EDF" w14:textId="77777777" w:rsidR="00DC2CF2" w:rsidRDefault="00DC2CF2" w:rsidP="00A62BFF">
      <w:pPr>
        <w:spacing w:after="0"/>
      </w:pPr>
      <w:r>
        <w:separator/>
      </w:r>
    </w:p>
  </w:footnote>
  <w:footnote w:type="continuationSeparator" w:id="0">
    <w:p w14:paraId="0E357E8B" w14:textId="77777777" w:rsidR="00DC2CF2" w:rsidRDefault="00DC2CF2" w:rsidP="00A62BFF">
      <w:pPr>
        <w:spacing w:after="0"/>
      </w:pPr>
      <w:r>
        <w:continuationSeparator/>
      </w:r>
    </w:p>
  </w:footnote>
  <w:footnote w:type="continuationNotice" w:id="1">
    <w:p w14:paraId="169010BB" w14:textId="77777777" w:rsidR="00DC2CF2" w:rsidRDefault="00DC2C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76C735DC" w14:textId="5A97BBD9" w:rsidR="00752ABF" w:rsidRPr="00B27F49" w:rsidRDefault="00A21BEC" w:rsidP="00752ABF">
    <w:pPr>
      <w:pStyle w:val="Header"/>
      <w:ind w:left="0"/>
      <w:jc w:val="left"/>
      <w:rPr>
        <w:rFonts w:asciiTheme="majorHAnsi" w:eastAsia="HGPMinchoE" w:hAnsiTheme="majorHAnsi" w:cstheme="majorHAnsi"/>
        <w:sz w:val="28"/>
        <w:szCs w:val="40"/>
      </w:rPr>
    </w:pPr>
    <w:r w:rsidRPr="00A21BEC">
      <w:rPr>
        <w:rFonts w:asciiTheme="majorHAnsi" w:eastAsia="HGPMinchoE" w:hAnsiTheme="majorHAnsi" w:cstheme="majorHAnsi"/>
        <w:color w:val="3F0730"/>
        <w:sz w:val="28"/>
        <w:szCs w:val="40"/>
      </w:rPr>
      <w:t>Public</w:t>
    </w:r>
    <w:r w:rsidR="00752ABF" w:rsidRPr="00752ABF">
      <w:t xml:space="preserve"> </w:t>
    </w:r>
    <w:r w:rsidR="00752ABF">
      <w:tab/>
    </w:r>
    <w:r w:rsidR="00752ABF">
      <w:tab/>
    </w:r>
    <w:r w:rsidR="00752ABF">
      <w:tab/>
    </w:r>
    <w:r w:rsidR="00752ABF">
      <w:tab/>
    </w:r>
    <w:r w:rsidR="00752ABF">
      <w:tab/>
    </w:r>
    <w:r w:rsidR="00752ABF">
      <w:tab/>
      <w:t>Terms of Reference CMP444</w:t>
    </w:r>
  </w:p>
  <w:p w14:paraId="2A20083C" w14:textId="536A2D36" w:rsidR="00B26D29" w:rsidRPr="00B27F49" w:rsidRDefault="00B26D29" w:rsidP="00A21BEC">
    <w:pPr>
      <w:pStyle w:val="Header"/>
      <w:ind w:left="0"/>
      <w:jc w:val="left"/>
      <w:rPr>
        <w:rFonts w:asciiTheme="majorHAnsi" w:eastAsia="HGPMinchoE" w:hAnsiTheme="majorHAnsi" w:cstheme="majorHAnsi"/>
        <w:color w:val="3F0730"/>
        <w:sz w:val="28"/>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F3884E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1"/>
  </w:num>
  <w:num w:numId="12" w16cid:durableId="351030145">
    <w:abstractNumId w:val="11"/>
  </w:num>
  <w:num w:numId="13" w16cid:durableId="478769964">
    <w:abstractNumId w:val="13"/>
  </w:num>
  <w:num w:numId="14" w16cid:durableId="778262459">
    <w:abstractNumId w:val="15"/>
  </w:num>
  <w:num w:numId="15" w16cid:durableId="1574043876">
    <w:abstractNumId w:val="22"/>
  </w:num>
  <w:num w:numId="16" w16cid:durableId="1669096986">
    <w:abstractNumId w:val="18"/>
  </w:num>
  <w:num w:numId="17" w16cid:durableId="812258246">
    <w:abstractNumId w:val="2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1813062293">
    <w:abstractNumId w:val="24"/>
  </w:num>
  <w:num w:numId="21" w16cid:durableId="1127358968">
    <w:abstractNumId w:val="17"/>
  </w:num>
  <w:num w:numId="22" w16cid:durableId="521820874">
    <w:abstractNumId w:val="12"/>
  </w:num>
  <w:num w:numId="23" w16cid:durableId="972322984">
    <w:abstractNumId w:val="19"/>
  </w:num>
  <w:num w:numId="24" w16cid:durableId="525212309">
    <w:abstractNumId w:val="14"/>
  </w:num>
  <w:num w:numId="25" w16cid:durableId="1215503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ia Gomes (NESO)">
    <w15:presenceInfo w15:providerId="AD" w15:userId="S::CatiaAriana.CarvalhoGomes@uk.nationalgrid.com::4278aa77-0d5a-4a96-bc65-884467e36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50FF"/>
    <w:rsid w:val="00007028"/>
    <w:rsid w:val="00010E32"/>
    <w:rsid w:val="00011992"/>
    <w:rsid w:val="00013752"/>
    <w:rsid w:val="00015A2A"/>
    <w:rsid w:val="00021319"/>
    <w:rsid w:val="000213BA"/>
    <w:rsid w:val="000218CE"/>
    <w:rsid w:val="00022819"/>
    <w:rsid w:val="00022B39"/>
    <w:rsid w:val="00023CA4"/>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32C"/>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1B"/>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5EF"/>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324"/>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036F"/>
    <w:rsid w:val="00621844"/>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6EBC"/>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0A22"/>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BF"/>
    <w:rsid w:val="00754B6E"/>
    <w:rsid w:val="007554B0"/>
    <w:rsid w:val="007578B1"/>
    <w:rsid w:val="00757CBA"/>
    <w:rsid w:val="00757E52"/>
    <w:rsid w:val="007612FB"/>
    <w:rsid w:val="00761CF5"/>
    <w:rsid w:val="0076418A"/>
    <w:rsid w:val="007642CB"/>
    <w:rsid w:val="00765226"/>
    <w:rsid w:val="00765520"/>
    <w:rsid w:val="00766879"/>
    <w:rsid w:val="00767842"/>
    <w:rsid w:val="00767CC0"/>
    <w:rsid w:val="00767D48"/>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62BF"/>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686"/>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4CD3"/>
    <w:rsid w:val="00885439"/>
    <w:rsid w:val="00885573"/>
    <w:rsid w:val="00887A9E"/>
    <w:rsid w:val="00887B6D"/>
    <w:rsid w:val="008916ED"/>
    <w:rsid w:val="00891F1B"/>
    <w:rsid w:val="008944AD"/>
    <w:rsid w:val="008964B9"/>
    <w:rsid w:val="008A08C5"/>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4899"/>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B7B5C"/>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07A"/>
    <w:rsid w:val="00BD13AB"/>
    <w:rsid w:val="00BD41E7"/>
    <w:rsid w:val="00BD48DD"/>
    <w:rsid w:val="00BD5356"/>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3774"/>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3FF8"/>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17F2"/>
    <w:rsid w:val="00D43277"/>
    <w:rsid w:val="00D434A8"/>
    <w:rsid w:val="00D43EAB"/>
    <w:rsid w:val="00D45F83"/>
    <w:rsid w:val="00D4627A"/>
    <w:rsid w:val="00D4680A"/>
    <w:rsid w:val="00D479C1"/>
    <w:rsid w:val="00D50BD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2105"/>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CF2"/>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66B1"/>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09C"/>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1F38"/>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975D5"/>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8F8"/>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5D5"/>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975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5D5"/>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0050FF"/>
    <w:pPr>
      <w:keepNext/>
      <w:numPr>
        <w:ilvl w:val="7"/>
      </w:numPr>
      <w:shd w:val="clear" w:color="auto" w:fill="800080" w:themeFill="accent1" w:themeFillShade="80"/>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0050FF"/>
    <w:rPr>
      <w:rFonts w:cs="Arial"/>
      <w:b/>
      <w:bCs/>
      <w:color w:val="FFFFFF" w:themeColor="background1"/>
      <w:kern w:val="32"/>
      <w:sz w:val="28"/>
      <w:szCs w:val="32"/>
      <w:shd w:val="clear" w:color="auto" w:fill="800080" w:themeFill="accent1" w:themeFillShade="80"/>
      <w:lang w:val="en-GB"/>
      <w14:ligatures w14:val="standardContextual"/>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 w:type="character" w:customStyle="1" w:styleId="ui-provider">
    <w:name w:val="ui-provider"/>
    <w:basedOn w:val="DefaultParagraphFont"/>
    <w:rsid w:val="00AB7B5C"/>
  </w:style>
  <w:style w:type="paragraph" w:styleId="Revision">
    <w:name w:val="Revision"/>
    <w:hidden/>
    <w:uiPriority w:val="99"/>
    <w:semiHidden/>
    <w:rsid w:val="00F975D5"/>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1926115">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com/v3/__https:/www.ofgem.gov.uk/publications/seeking-industry-action-mitigate-investment-impacts-very-high-projected-tnuos-charges?utm_medium=email&amp;utm_source=dotMailer&amp;utm_campaign=Daily-Alert_30-09-2024&amp;utm_content=Seeking*industry*action*to*mitigate*the*investment*impacts*of*very*high*projected*TNUoS*charges&amp;dm_i=1QCB,8QQJB,8QRJH9,10BYF7,1__;KysrKysrKysrKysrKw!!B3hxM_NYsQ!yT5KILf-MO5qM1teYQy4fXyzw8-k9trQuocO7vmq1CrUaQG8fWuewAAi2SerdrrqVIIHK7xJDZlM_d9j8cYJ8k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D1471-0324-4B7A-BE6D-996191E1D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Catia Gomes (NESO)</cp:lastModifiedBy>
  <cp:revision>8</cp:revision>
  <cp:lastPrinted>2020-06-01T14:47:00Z</cp:lastPrinted>
  <dcterms:created xsi:type="dcterms:W3CDTF">2024-10-25T16:02:00Z</dcterms:created>
  <dcterms:modified xsi:type="dcterms:W3CDTF">2024-11-19T10:34:00Z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